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11375" w:rsidRDefault="00211375" w14:paraId="20632323" w14:textId="77777777">
      <w:pPr>
        <w:spacing w:after="120"/>
        <w:rPr>
          <w:rFonts w:ascii="Arial" w:hAnsi="Arial" w:eastAsia="Arial" w:cs="Arial"/>
          <w:b/>
          <w:sz w:val="36"/>
          <w:szCs w:val="36"/>
        </w:rPr>
      </w:pPr>
    </w:p>
    <w:p w:rsidR="00211375" w:rsidRDefault="00656136" w14:paraId="20632324" w14:textId="77777777">
      <w:pPr>
        <w:spacing w:after="120"/>
        <w:rPr>
          <w:rFonts w:ascii="Arial" w:hAnsi="Arial" w:eastAsia="Arial" w:cs="Arial"/>
          <w:b/>
          <w:sz w:val="36"/>
          <w:szCs w:val="36"/>
        </w:rPr>
      </w:pPr>
      <w:r>
        <w:rPr>
          <w:rFonts w:ascii="Arial" w:hAnsi="Arial" w:eastAsia="Arial" w:cs="Arial"/>
          <w:b/>
          <w:sz w:val="36"/>
          <w:szCs w:val="36"/>
        </w:rPr>
        <w:t xml:space="preserve">Order Schedule 7 (Key Supplier Staff) </w:t>
      </w:r>
    </w:p>
    <w:p w:rsidR="00211375" w:rsidRDefault="00656136" w14:paraId="20632325" w14:textId="77777777">
      <w:pPr>
        <w:pBdr>
          <w:top w:val="nil"/>
          <w:left w:val="nil"/>
          <w:bottom w:val="nil"/>
          <w:right w:val="nil"/>
          <w:between w:val="nil"/>
        </w:pBdr>
        <w:tabs>
          <w:tab w:val="left" w:pos="1134"/>
        </w:tabs>
        <w:spacing w:before="120" w:after="120" w:line="240" w:lineRule="auto"/>
        <w:ind w:left="567" w:hanging="567"/>
        <w:rPr>
          <w:rFonts w:ascii="Arial" w:hAnsi="Arial" w:eastAsia="Arial" w:cs="Arial"/>
          <w:color w:val="000000"/>
          <w:sz w:val="24"/>
          <w:szCs w:val="24"/>
        </w:rPr>
      </w:pPr>
      <w:bookmarkStart w:name="_heading=h.gjdgxs" w:colFirst="0" w:colLast="0" w:id="0"/>
      <w:bookmarkEnd w:id="0"/>
      <w:r>
        <w:rPr>
          <w:rFonts w:ascii="Arial" w:hAnsi="Arial" w:eastAsia="Arial" w:cs="Arial"/>
          <w:color w:val="000000"/>
          <w:sz w:val="24"/>
          <w:szCs w:val="24"/>
        </w:rPr>
        <w:t>1.1</w:t>
      </w:r>
      <w:r>
        <w:rPr>
          <w:rFonts w:ascii="Arial" w:hAnsi="Arial" w:eastAsia="Arial" w:cs="Arial"/>
          <w:color w:val="000000"/>
          <w:sz w:val="24"/>
          <w:szCs w:val="24"/>
        </w:rPr>
        <w:tab/>
      </w:r>
      <w:r>
        <w:rPr>
          <w:rFonts w:ascii="Arial" w:hAnsi="Arial" w:eastAsia="Arial" w:cs="Arial"/>
          <w:color w:val="000000"/>
          <w:sz w:val="24"/>
          <w:szCs w:val="24"/>
        </w:rPr>
        <w:t>The Annex 1 to this Schedule lists the key roles (“</w:t>
      </w:r>
      <w:r>
        <w:rPr>
          <w:rFonts w:ascii="Arial" w:hAnsi="Arial" w:eastAsia="Arial" w:cs="Arial"/>
          <w:b/>
          <w:color w:val="000000"/>
          <w:sz w:val="24"/>
          <w:szCs w:val="24"/>
        </w:rPr>
        <w:t>Key Roles</w:t>
      </w:r>
      <w:r>
        <w:rPr>
          <w:rFonts w:ascii="Arial" w:hAnsi="Arial" w:eastAsia="Arial" w:cs="Arial"/>
          <w:color w:val="000000"/>
          <w:sz w:val="24"/>
          <w:szCs w:val="24"/>
        </w:rPr>
        <w:t xml:space="preserve">”) and names of the persons who the Supplier shall appoint to fill those Key Roles at the Start Date. </w:t>
      </w:r>
    </w:p>
    <w:p w:rsidR="00211375" w:rsidRDefault="00211375" w14:paraId="20632326" w14:textId="77777777">
      <w:pPr>
        <w:pBdr>
          <w:top w:val="nil"/>
          <w:left w:val="nil"/>
          <w:bottom w:val="nil"/>
          <w:right w:val="nil"/>
          <w:between w:val="nil"/>
        </w:pBdr>
        <w:tabs>
          <w:tab w:val="left" w:pos="1134"/>
        </w:tabs>
        <w:spacing w:before="120" w:after="120" w:line="240" w:lineRule="auto"/>
        <w:ind w:left="567" w:hanging="567"/>
        <w:rPr>
          <w:rFonts w:ascii="Arial" w:hAnsi="Arial" w:eastAsia="Arial" w:cs="Arial"/>
          <w:color w:val="000000"/>
          <w:sz w:val="24"/>
          <w:szCs w:val="24"/>
        </w:rPr>
      </w:pPr>
    </w:p>
    <w:p w:rsidR="00211375" w:rsidRDefault="00656136" w14:paraId="20632327" w14:textId="77777777">
      <w:pPr>
        <w:pBdr>
          <w:top w:val="nil"/>
          <w:left w:val="nil"/>
          <w:bottom w:val="nil"/>
          <w:right w:val="nil"/>
          <w:between w:val="nil"/>
        </w:pBdr>
        <w:tabs>
          <w:tab w:val="left" w:pos="1134"/>
        </w:tabs>
        <w:spacing w:before="120" w:after="120" w:line="240" w:lineRule="auto"/>
        <w:ind w:left="567" w:hanging="567"/>
        <w:rPr>
          <w:rFonts w:ascii="Arial" w:hAnsi="Arial" w:eastAsia="Arial" w:cs="Arial"/>
          <w:color w:val="000000"/>
          <w:sz w:val="24"/>
          <w:szCs w:val="24"/>
        </w:rPr>
      </w:pPr>
      <w:r>
        <w:rPr>
          <w:rFonts w:ascii="Arial" w:hAnsi="Arial" w:eastAsia="Arial" w:cs="Arial"/>
          <w:color w:val="000000"/>
          <w:sz w:val="24"/>
          <w:szCs w:val="24"/>
        </w:rPr>
        <w:t>1.2</w:t>
      </w:r>
      <w:r>
        <w:rPr>
          <w:rFonts w:ascii="Arial" w:hAnsi="Arial" w:eastAsia="Arial" w:cs="Arial"/>
          <w:color w:val="000000"/>
          <w:sz w:val="24"/>
          <w:szCs w:val="24"/>
        </w:rPr>
        <w:tab/>
      </w:r>
      <w:r>
        <w:rPr>
          <w:rFonts w:ascii="Arial" w:hAnsi="Arial" w:eastAsia="Arial" w:cs="Arial"/>
          <w:color w:val="000000"/>
          <w:sz w:val="24"/>
          <w:szCs w:val="24"/>
        </w:rPr>
        <w:t xml:space="preserve">The Supplier shall ensure that the Key Staff </w:t>
      </w:r>
      <w:proofErr w:type="gramStart"/>
      <w:r>
        <w:rPr>
          <w:rFonts w:ascii="Arial" w:hAnsi="Arial" w:eastAsia="Arial" w:cs="Arial"/>
          <w:color w:val="000000"/>
          <w:sz w:val="24"/>
          <w:szCs w:val="24"/>
        </w:rPr>
        <w:t>fulfil the Key Roles at all times</w:t>
      </w:r>
      <w:proofErr w:type="gramEnd"/>
      <w:r>
        <w:rPr>
          <w:rFonts w:ascii="Arial" w:hAnsi="Arial" w:eastAsia="Arial" w:cs="Arial"/>
          <w:color w:val="000000"/>
          <w:sz w:val="24"/>
          <w:szCs w:val="24"/>
        </w:rPr>
        <w:t xml:space="preserve"> during the Contract Period.</w:t>
      </w:r>
    </w:p>
    <w:p w:rsidR="00211375" w:rsidRDefault="00211375" w14:paraId="20632328" w14:textId="77777777">
      <w:pPr>
        <w:pBdr>
          <w:top w:val="nil"/>
          <w:left w:val="nil"/>
          <w:bottom w:val="nil"/>
          <w:right w:val="nil"/>
          <w:between w:val="nil"/>
        </w:pBdr>
        <w:tabs>
          <w:tab w:val="left" w:pos="1134"/>
        </w:tabs>
        <w:spacing w:before="120" w:after="120" w:line="240" w:lineRule="auto"/>
        <w:ind w:left="567" w:hanging="567"/>
        <w:rPr>
          <w:rFonts w:ascii="Arial" w:hAnsi="Arial" w:eastAsia="Arial" w:cs="Arial"/>
          <w:color w:val="000000"/>
          <w:sz w:val="24"/>
          <w:szCs w:val="24"/>
        </w:rPr>
      </w:pPr>
    </w:p>
    <w:p w:rsidR="00211375" w:rsidRDefault="00656136" w14:paraId="20632329" w14:textId="77777777">
      <w:pPr>
        <w:pBdr>
          <w:top w:val="nil"/>
          <w:left w:val="nil"/>
          <w:bottom w:val="nil"/>
          <w:right w:val="nil"/>
          <w:between w:val="nil"/>
        </w:pBdr>
        <w:tabs>
          <w:tab w:val="left" w:pos="1134"/>
        </w:tabs>
        <w:spacing w:before="120" w:after="120" w:line="240" w:lineRule="auto"/>
        <w:ind w:left="567" w:hanging="567"/>
        <w:rPr>
          <w:rFonts w:ascii="Arial" w:hAnsi="Arial" w:eastAsia="Arial" w:cs="Arial"/>
          <w:color w:val="000000"/>
          <w:sz w:val="24"/>
          <w:szCs w:val="24"/>
        </w:rPr>
      </w:pPr>
      <w:r>
        <w:rPr>
          <w:rFonts w:ascii="Arial" w:hAnsi="Arial" w:eastAsia="Arial" w:cs="Arial"/>
          <w:color w:val="000000"/>
          <w:sz w:val="24"/>
          <w:szCs w:val="24"/>
        </w:rPr>
        <w:t>1.3</w:t>
      </w:r>
      <w:r>
        <w:rPr>
          <w:rFonts w:ascii="Arial" w:hAnsi="Arial" w:eastAsia="Arial" w:cs="Arial"/>
          <w:color w:val="000000"/>
          <w:sz w:val="24"/>
          <w:szCs w:val="24"/>
        </w:rPr>
        <w:tab/>
      </w:r>
      <w:r>
        <w:rPr>
          <w:rFonts w:ascii="Arial" w:hAnsi="Arial" w:eastAsia="Arial" w:cs="Arial"/>
          <w:color w:val="000000"/>
          <w:sz w:val="24"/>
          <w:szCs w:val="24"/>
        </w:rPr>
        <w:t xml:space="preserve">The Buyer may identify any further roles as being Key Roles and, following agreement to the same by the Supplier, the relevant person selected to fill those Key Roles shall be included on the list of Key Staff.  </w:t>
      </w:r>
    </w:p>
    <w:p w:rsidR="00211375" w:rsidRDefault="00211375" w14:paraId="2063232A" w14:textId="77777777">
      <w:pPr>
        <w:pBdr>
          <w:top w:val="nil"/>
          <w:left w:val="nil"/>
          <w:bottom w:val="nil"/>
          <w:right w:val="nil"/>
          <w:between w:val="nil"/>
        </w:pBdr>
        <w:tabs>
          <w:tab w:val="left" w:pos="1134"/>
        </w:tabs>
        <w:spacing w:before="120" w:after="120" w:line="240" w:lineRule="auto"/>
        <w:ind w:left="567" w:hanging="567"/>
        <w:rPr>
          <w:rFonts w:ascii="Arial" w:hAnsi="Arial" w:eastAsia="Arial" w:cs="Arial"/>
          <w:color w:val="000000"/>
          <w:sz w:val="24"/>
          <w:szCs w:val="24"/>
        </w:rPr>
      </w:pPr>
    </w:p>
    <w:p w:rsidR="00211375" w:rsidRDefault="00656136" w14:paraId="2063232B" w14:textId="77777777">
      <w:pPr>
        <w:keepNext/>
        <w:pBdr>
          <w:top w:val="nil"/>
          <w:left w:val="nil"/>
          <w:bottom w:val="nil"/>
          <w:right w:val="nil"/>
          <w:between w:val="nil"/>
        </w:pBdr>
        <w:tabs>
          <w:tab w:val="left" w:pos="1134"/>
        </w:tabs>
        <w:spacing w:before="120" w:after="120" w:line="240" w:lineRule="auto"/>
        <w:ind w:left="567" w:hanging="567"/>
        <w:rPr>
          <w:rFonts w:ascii="Arial" w:hAnsi="Arial" w:eastAsia="Arial" w:cs="Arial"/>
          <w:color w:val="000000"/>
          <w:sz w:val="24"/>
          <w:szCs w:val="24"/>
        </w:rPr>
      </w:pPr>
      <w:r>
        <w:rPr>
          <w:rFonts w:ascii="Arial" w:hAnsi="Arial" w:eastAsia="Arial" w:cs="Arial"/>
          <w:color w:val="000000"/>
          <w:sz w:val="24"/>
          <w:szCs w:val="24"/>
        </w:rPr>
        <w:t>1.4</w:t>
      </w:r>
      <w:r>
        <w:rPr>
          <w:rFonts w:ascii="Arial" w:hAnsi="Arial" w:eastAsia="Arial" w:cs="Arial"/>
          <w:color w:val="000000"/>
          <w:sz w:val="24"/>
          <w:szCs w:val="24"/>
        </w:rPr>
        <w:tab/>
      </w:r>
      <w:r>
        <w:rPr>
          <w:rFonts w:ascii="Arial" w:hAnsi="Arial" w:eastAsia="Arial" w:cs="Arial"/>
          <w:color w:val="000000"/>
          <w:sz w:val="24"/>
          <w:szCs w:val="24"/>
        </w:rPr>
        <w:t>The Supplier shall not and shall procure that any Subcontractor shall not remove or replace any Key Staff unless:</w:t>
      </w:r>
    </w:p>
    <w:p w:rsidR="00211375" w:rsidRDefault="00211375" w14:paraId="2063232C" w14:textId="77777777">
      <w:pPr>
        <w:keepNext/>
        <w:pBdr>
          <w:top w:val="nil"/>
          <w:left w:val="nil"/>
          <w:bottom w:val="nil"/>
          <w:right w:val="nil"/>
          <w:between w:val="nil"/>
        </w:pBdr>
        <w:tabs>
          <w:tab w:val="left" w:pos="1134"/>
        </w:tabs>
        <w:spacing w:before="120" w:after="120" w:line="240" w:lineRule="auto"/>
        <w:ind w:left="567" w:hanging="567"/>
        <w:rPr>
          <w:rFonts w:ascii="Arial" w:hAnsi="Arial" w:eastAsia="Arial" w:cs="Arial"/>
          <w:color w:val="000000"/>
          <w:sz w:val="24"/>
          <w:szCs w:val="24"/>
        </w:rPr>
      </w:pPr>
    </w:p>
    <w:p w:rsidR="00211375" w:rsidRDefault="00656136" w14:paraId="2063232D" w14:textId="77777777">
      <w:pPr>
        <w:pBdr>
          <w:top w:val="nil"/>
          <w:left w:val="nil"/>
          <w:bottom w:val="nil"/>
          <w:right w:val="nil"/>
          <w:between w:val="nil"/>
        </w:pBdr>
        <w:tabs>
          <w:tab w:val="left" w:pos="1985"/>
        </w:tabs>
        <w:spacing w:before="120" w:after="120" w:line="240" w:lineRule="auto"/>
        <w:ind w:left="1418" w:hanging="851"/>
        <w:rPr>
          <w:rFonts w:ascii="Arial" w:hAnsi="Arial" w:eastAsia="Arial" w:cs="Arial"/>
          <w:color w:val="000000"/>
          <w:sz w:val="24"/>
          <w:szCs w:val="24"/>
        </w:rPr>
      </w:pPr>
      <w:r>
        <w:rPr>
          <w:rFonts w:ascii="Arial" w:hAnsi="Arial" w:eastAsia="Arial" w:cs="Arial"/>
          <w:color w:val="000000"/>
          <w:sz w:val="24"/>
          <w:szCs w:val="24"/>
        </w:rPr>
        <w:t>1.4.1</w:t>
      </w:r>
      <w:r>
        <w:rPr>
          <w:rFonts w:ascii="Arial" w:hAnsi="Arial" w:eastAsia="Arial" w:cs="Arial"/>
          <w:color w:val="000000"/>
          <w:sz w:val="24"/>
          <w:szCs w:val="24"/>
        </w:rPr>
        <w:tab/>
      </w:r>
      <w:r>
        <w:rPr>
          <w:rFonts w:ascii="Arial" w:hAnsi="Arial" w:eastAsia="Arial" w:cs="Arial"/>
          <w:color w:val="000000"/>
          <w:sz w:val="24"/>
          <w:szCs w:val="24"/>
        </w:rPr>
        <w:t>requested to do so by the Buyer or the Buyer Approves such removal or replacement (not to be unreasonably withheld or delayed</w:t>
      </w:r>
      <w:proofErr w:type="gramStart"/>
      <w:r>
        <w:rPr>
          <w:rFonts w:ascii="Arial" w:hAnsi="Arial" w:eastAsia="Arial" w:cs="Arial"/>
          <w:color w:val="000000"/>
          <w:sz w:val="24"/>
          <w:szCs w:val="24"/>
        </w:rPr>
        <w:t>);</w:t>
      </w:r>
      <w:proofErr w:type="gramEnd"/>
    </w:p>
    <w:p w:rsidR="00211375" w:rsidRDefault="00656136" w14:paraId="2063232E" w14:textId="77777777">
      <w:pPr>
        <w:pBdr>
          <w:top w:val="nil"/>
          <w:left w:val="nil"/>
          <w:bottom w:val="nil"/>
          <w:right w:val="nil"/>
          <w:between w:val="nil"/>
        </w:pBdr>
        <w:tabs>
          <w:tab w:val="left" w:pos="1985"/>
        </w:tabs>
        <w:spacing w:before="120" w:after="120" w:line="240" w:lineRule="auto"/>
        <w:ind w:left="1418" w:hanging="851"/>
        <w:rPr>
          <w:rFonts w:ascii="Arial" w:hAnsi="Arial" w:eastAsia="Arial" w:cs="Arial"/>
          <w:color w:val="000000"/>
          <w:sz w:val="24"/>
          <w:szCs w:val="24"/>
        </w:rPr>
      </w:pPr>
      <w:r>
        <w:rPr>
          <w:rFonts w:ascii="Arial" w:hAnsi="Arial" w:eastAsia="Arial" w:cs="Arial"/>
          <w:color w:val="000000"/>
          <w:sz w:val="24"/>
          <w:szCs w:val="24"/>
        </w:rPr>
        <w:t>1.4.2</w:t>
      </w:r>
      <w:r>
        <w:rPr>
          <w:rFonts w:ascii="Arial" w:hAnsi="Arial" w:eastAsia="Arial" w:cs="Arial"/>
          <w:color w:val="000000"/>
          <w:sz w:val="24"/>
          <w:szCs w:val="24"/>
        </w:rPr>
        <w:tab/>
      </w:r>
      <w:r>
        <w:rPr>
          <w:rFonts w:ascii="Arial" w:hAnsi="Arial" w:eastAsia="Arial" w:cs="Arial"/>
          <w:color w:val="000000"/>
          <w:sz w:val="24"/>
          <w:szCs w:val="24"/>
        </w:rPr>
        <w:t xml:space="preserve">the person concerned resigns, </w:t>
      </w:r>
      <w:proofErr w:type="gramStart"/>
      <w:r>
        <w:rPr>
          <w:rFonts w:ascii="Arial" w:hAnsi="Arial" w:eastAsia="Arial" w:cs="Arial"/>
          <w:color w:val="000000"/>
          <w:sz w:val="24"/>
          <w:szCs w:val="24"/>
        </w:rPr>
        <w:t>retires</w:t>
      </w:r>
      <w:proofErr w:type="gramEnd"/>
      <w:r>
        <w:rPr>
          <w:rFonts w:ascii="Arial" w:hAnsi="Arial" w:eastAsia="Arial" w:cs="Arial"/>
          <w:color w:val="000000"/>
          <w:sz w:val="24"/>
          <w:szCs w:val="24"/>
        </w:rPr>
        <w:t xml:space="preserve"> or dies or is on maternity or long-term sick leave; or</w:t>
      </w:r>
    </w:p>
    <w:p w:rsidR="00211375" w:rsidRDefault="00656136" w14:paraId="2063232F" w14:textId="77777777">
      <w:pPr>
        <w:pBdr>
          <w:top w:val="nil"/>
          <w:left w:val="nil"/>
          <w:bottom w:val="nil"/>
          <w:right w:val="nil"/>
          <w:between w:val="nil"/>
        </w:pBdr>
        <w:tabs>
          <w:tab w:val="left" w:pos="1985"/>
        </w:tabs>
        <w:spacing w:before="120" w:after="120" w:line="240" w:lineRule="auto"/>
        <w:ind w:left="1418" w:hanging="851"/>
        <w:rPr>
          <w:rFonts w:ascii="Arial" w:hAnsi="Arial" w:eastAsia="Arial" w:cs="Arial"/>
          <w:color w:val="000000"/>
          <w:sz w:val="24"/>
          <w:szCs w:val="24"/>
        </w:rPr>
      </w:pPr>
      <w:r>
        <w:rPr>
          <w:rFonts w:ascii="Arial" w:hAnsi="Arial" w:eastAsia="Arial" w:cs="Arial"/>
          <w:color w:val="000000"/>
          <w:sz w:val="24"/>
          <w:szCs w:val="24"/>
        </w:rPr>
        <w:t>1.4.3</w:t>
      </w:r>
      <w:r>
        <w:rPr>
          <w:rFonts w:ascii="Arial" w:hAnsi="Arial" w:eastAsia="Arial" w:cs="Arial"/>
          <w:color w:val="000000"/>
          <w:sz w:val="24"/>
          <w:szCs w:val="24"/>
        </w:rPr>
        <w:tab/>
      </w:r>
      <w:r>
        <w:rPr>
          <w:rFonts w:ascii="Arial" w:hAnsi="Arial" w:eastAsia="Arial" w:cs="Arial"/>
          <w:color w:val="000000"/>
          <w:sz w:val="24"/>
          <w:szCs w:val="24"/>
        </w:rPr>
        <w:t>the person’s employment or contractual arrangement with the Supplier or Subcontractor is terminated for material breach of contract by the employee.</w:t>
      </w:r>
    </w:p>
    <w:p w:rsidR="00211375" w:rsidRDefault="00211375" w14:paraId="20632330" w14:textId="77777777">
      <w:pPr>
        <w:pBdr>
          <w:top w:val="nil"/>
          <w:left w:val="nil"/>
          <w:bottom w:val="nil"/>
          <w:right w:val="nil"/>
          <w:between w:val="nil"/>
        </w:pBdr>
        <w:tabs>
          <w:tab w:val="left" w:pos="1985"/>
        </w:tabs>
        <w:spacing w:before="120" w:after="120" w:line="240" w:lineRule="auto"/>
        <w:ind w:left="1418" w:hanging="851"/>
        <w:rPr>
          <w:rFonts w:ascii="Arial" w:hAnsi="Arial" w:eastAsia="Arial" w:cs="Arial"/>
          <w:color w:val="000000"/>
          <w:sz w:val="24"/>
          <w:szCs w:val="24"/>
        </w:rPr>
      </w:pPr>
    </w:p>
    <w:p w:rsidR="00211375" w:rsidRDefault="00656136" w14:paraId="20632331" w14:textId="77777777">
      <w:pPr>
        <w:keepNext/>
        <w:pBdr>
          <w:top w:val="nil"/>
          <w:left w:val="nil"/>
          <w:bottom w:val="nil"/>
          <w:right w:val="nil"/>
          <w:between w:val="nil"/>
        </w:pBdr>
        <w:tabs>
          <w:tab w:val="left" w:pos="1134"/>
        </w:tabs>
        <w:spacing w:before="120" w:after="120" w:line="240" w:lineRule="auto"/>
        <w:ind w:left="567" w:hanging="567"/>
        <w:rPr>
          <w:rFonts w:ascii="Arial" w:hAnsi="Arial" w:eastAsia="Arial" w:cs="Arial"/>
          <w:color w:val="000000"/>
          <w:sz w:val="24"/>
          <w:szCs w:val="24"/>
        </w:rPr>
      </w:pPr>
      <w:r>
        <w:rPr>
          <w:rFonts w:ascii="Arial" w:hAnsi="Arial" w:eastAsia="Arial" w:cs="Arial"/>
          <w:color w:val="000000"/>
          <w:sz w:val="24"/>
          <w:szCs w:val="24"/>
        </w:rPr>
        <w:t>1.5</w:t>
      </w:r>
      <w:r>
        <w:rPr>
          <w:rFonts w:ascii="Arial" w:hAnsi="Arial" w:eastAsia="Arial" w:cs="Arial"/>
          <w:color w:val="000000"/>
          <w:sz w:val="24"/>
          <w:szCs w:val="24"/>
        </w:rPr>
        <w:tab/>
      </w:r>
      <w:r>
        <w:rPr>
          <w:rFonts w:ascii="Arial" w:hAnsi="Arial" w:eastAsia="Arial" w:cs="Arial"/>
          <w:color w:val="000000"/>
          <w:sz w:val="24"/>
          <w:szCs w:val="24"/>
        </w:rPr>
        <w:t>The Supplier shall:</w:t>
      </w:r>
    </w:p>
    <w:p w:rsidR="00211375" w:rsidRDefault="00656136" w14:paraId="20632332" w14:textId="77777777">
      <w:pPr>
        <w:pBdr>
          <w:top w:val="nil"/>
          <w:left w:val="nil"/>
          <w:bottom w:val="nil"/>
          <w:right w:val="nil"/>
          <w:between w:val="nil"/>
        </w:pBdr>
        <w:tabs>
          <w:tab w:val="left" w:pos="1985"/>
        </w:tabs>
        <w:spacing w:before="120" w:after="120" w:line="240" w:lineRule="auto"/>
        <w:ind w:left="1418" w:hanging="851"/>
        <w:rPr>
          <w:rFonts w:ascii="Arial" w:hAnsi="Arial" w:eastAsia="Arial" w:cs="Arial"/>
          <w:color w:val="000000"/>
          <w:sz w:val="24"/>
          <w:szCs w:val="24"/>
        </w:rPr>
      </w:pPr>
      <w:r>
        <w:rPr>
          <w:rFonts w:ascii="Arial" w:hAnsi="Arial" w:eastAsia="Arial" w:cs="Arial"/>
          <w:color w:val="000000"/>
          <w:sz w:val="24"/>
          <w:szCs w:val="24"/>
        </w:rPr>
        <w:t>1.5.1</w:t>
      </w:r>
      <w:r>
        <w:rPr>
          <w:rFonts w:ascii="Arial" w:hAnsi="Arial" w:eastAsia="Arial" w:cs="Arial"/>
          <w:color w:val="000000"/>
          <w:sz w:val="24"/>
          <w:szCs w:val="24"/>
        </w:rPr>
        <w:tab/>
      </w:r>
      <w:r>
        <w:rPr>
          <w:rFonts w:ascii="Arial" w:hAnsi="Arial" w:eastAsia="Arial" w:cs="Arial"/>
          <w:color w:val="000000"/>
          <w:sz w:val="24"/>
          <w:szCs w:val="24"/>
        </w:rPr>
        <w:t>notify the Buyer promptly of the absence of any Key Staff (other than for short-term sickness or holidays of two (2) weeks or less, in which case the Supplier shall ensure appropriate temporary cover for that Key Role</w:t>
      </w:r>
      <w:proofErr w:type="gramStart"/>
      <w:r>
        <w:rPr>
          <w:rFonts w:ascii="Arial" w:hAnsi="Arial" w:eastAsia="Arial" w:cs="Arial"/>
          <w:color w:val="000000"/>
          <w:sz w:val="24"/>
          <w:szCs w:val="24"/>
        </w:rPr>
        <w:t>);</w:t>
      </w:r>
      <w:proofErr w:type="gramEnd"/>
      <w:r>
        <w:rPr>
          <w:rFonts w:ascii="Arial" w:hAnsi="Arial" w:eastAsia="Arial" w:cs="Arial"/>
          <w:color w:val="000000"/>
          <w:sz w:val="24"/>
          <w:szCs w:val="24"/>
        </w:rPr>
        <w:t xml:space="preserve"> </w:t>
      </w:r>
    </w:p>
    <w:p w:rsidR="00211375" w:rsidRDefault="00656136" w14:paraId="20632333" w14:textId="77777777">
      <w:pPr>
        <w:pBdr>
          <w:top w:val="nil"/>
          <w:left w:val="nil"/>
          <w:bottom w:val="nil"/>
          <w:right w:val="nil"/>
          <w:between w:val="nil"/>
        </w:pBdr>
        <w:tabs>
          <w:tab w:val="left" w:pos="1985"/>
        </w:tabs>
        <w:spacing w:before="120" w:after="120" w:line="240" w:lineRule="auto"/>
        <w:ind w:left="1418" w:hanging="851"/>
        <w:rPr>
          <w:rFonts w:ascii="Arial" w:hAnsi="Arial" w:eastAsia="Arial" w:cs="Arial"/>
          <w:color w:val="000000"/>
          <w:sz w:val="24"/>
          <w:szCs w:val="24"/>
        </w:rPr>
      </w:pPr>
      <w:r>
        <w:rPr>
          <w:rFonts w:ascii="Arial" w:hAnsi="Arial" w:eastAsia="Arial" w:cs="Arial"/>
          <w:color w:val="000000"/>
          <w:sz w:val="24"/>
          <w:szCs w:val="24"/>
        </w:rPr>
        <w:t>1.5.2</w:t>
      </w:r>
      <w:r>
        <w:rPr>
          <w:rFonts w:ascii="Arial" w:hAnsi="Arial" w:eastAsia="Arial" w:cs="Arial"/>
          <w:color w:val="000000"/>
          <w:sz w:val="24"/>
          <w:szCs w:val="24"/>
        </w:rPr>
        <w:tab/>
      </w:r>
      <w:r>
        <w:rPr>
          <w:rFonts w:ascii="Arial" w:hAnsi="Arial" w:eastAsia="Arial" w:cs="Arial"/>
          <w:color w:val="000000"/>
          <w:sz w:val="24"/>
          <w:szCs w:val="24"/>
        </w:rPr>
        <w:t xml:space="preserve">ensure that any Key Role is not vacant for any longer than ten (10) Working </w:t>
      </w:r>
      <w:proofErr w:type="gramStart"/>
      <w:r>
        <w:rPr>
          <w:rFonts w:ascii="Arial" w:hAnsi="Arial" w:eastAsia="Arial" w:cs="Arial"/>
          <w:color w:val="000000"/>
          <w:sz w:val="24"/>
          <w:szCs w:val="24"/>
        </w:rPr>
        <w:t>Days;</w:t>
      </w:r>
      <w:proofErr w:type="gramEnd"/>
      <w:r>
        <w:rPr>
          <w:rFonts w:ascii="Arial" w:hAnsi="Arial" w:eastAsia="Arial" w:cs="Arial"/>
          <w:color w:val="000000"/>
          <w:sz w:val="24"/>
          <w:szCs w:val="24"/>
        </w:rPr>
        <w:t xml:space="preserve"> </w:t>
      </w:r>
    </w:p>
    <w:p w:rsidR="00211375" w:rsidRDefault="00656136" w14:paraId="20632334" w14:textId="77777777">
      <w:pPr>
        <w:pBdr>
          <w:top w:val="nil"/>
          <w:left w:val="nil"/>
          <w:bottom w:val="nil"/>
          <w:right w:val="nil"/>
          <w:between w:val="nil"/>
        </w:pBdr>
        <w:tabs>
          <w:tab w:val="left" w:pos="1985"/>
        </w:tabs>
        <w:spacing w:before="120" w:after="120" w:line="240" w:lineRule="auto"/>
        <w:ind w:left="1418" w:hanging="851"/>
        <w:rPr>
          <w:rFonts w:ascii="Arial" w:hAnsi="Arial" w:eastAsia="Arial" w:cs="Arial"/>
          <w:color w:val="000000"/>
          <w:sz w:val="24"/>
          <w:szCs w:val="24"/>
        </w:rPr>
      </w:pPr>
      <w:r>
        <w:rPr>
          <w:rFonts w:ascii="Arial" w:hAnsi="Arial" w:eastAsia="Arial" w:cs="Arial"/>
          <w:color w:val="000000"/>
          <w:sz w:val="24"/>
          <w:szCs w:val="24"/>
        </w:rPr>
        <w:t>1.5.3</w:t>
      </w:r>
      <w:r>
        <w:rPr>
          <w:rFonts w:ascii="Arial" w:hAnsi="Arial" w:eastAsia="Arial" w:cs="Arial"/>
          <w:color w:val="000000"/>
          <w:sz w:val="24"/>
          <w:szCs w:val="24"/>
        </w:rPr>
        <w:tab/>
      </w:r>
      <w:r>
        <w:rPr>
          <w:rFonts w:ascii="Arial" w:hAnsi="Arial" w:eastAsia="Arial" w:cs="Arial"/>
          <w:color w:val="000000"/>
          <w:sz w:val="24"/>
          <w:szCs w:val="24"/>
        </w:rPr>
        <w:t xml:space="preserve">give as much notice as is reasonably practicable of its intention to remove or replace any member of Key Staff and, except in the cases of death, unexpected ill health or a material breach of the Key Staff’s employment contract, this will mean at least three (3) Months’ </w:t>
      </w:r>
      <w:proofErr w:type="gramStart"/>
      <w:r>
        <w:rPr>
          <w:rFonts w:ascii="Arial" w:hAnsi="Arial" w:eastAsia="Arial" w:cs="Arial"/>
          <w:color w:val="000000"/>
          <w:sz w:val="24"/>
          <w:szCs w:val="24"/>
        </w:rPr>
        <w:t>notice;</w:t>
      </w:r>
      <w:proofErr w:type="gramEnd"/>
    </w:p>
    <w:p w:rsidR="00211375" w:rsidRDefault="00656136" w14:paraId="20632335" w14:textId="77777777">
      <w:pPr>
        <w:pBdr>
          <w:top w:val="nil"/>
          <w:left w:val="nil"/>
          <w:bottom w:val="nil"/>
          <w:right w:val="nil"/>
          <w:between w:val="nil"/>
        </w:pBdr>
        <w:tabs>
          <w:tab w:val="left" w:pos="1985"/>
        </w:tabs>
        <w:spacing w:before="120" w:after="120" w:line="240" w:lineRule="auto"/>
        <w:ind w:left="1418" w:hanging="851"/>
        <w:rPr>
          <w:rFonts w:ascii="Arial" w:hAnsi="Arial" w:eastAsia="Arial" w:cs="Arial"/>
          <w:color w:val="000000"/>
          <w:sz w:val="24"/>
          <w:szCs w:val="24"/>
        </w:rPr>
      </w:pPr>
      <w:r>
        <w:rPr>
          <w:rFonts w:ascii="Arial" w:hAnsi="Arial" w:eastAsia="Arial" w:cs="Arial"/>
          <w:color w:val="000000"/>
          <w:sz w:val="24"/>
          <w:szCs w:val="24"/>
        </w:rPr>
        <w:t>1.5.4</w:t>
      </w:r>
      <w:r>
        <w:rPr>
          <w:rFonts w:ascii="Arial" w:hAnsi="Arial" w:eastAsia="Arial" w:cs="Arial"/>
          <w:color w:val="000000"/>
          <w:sz w:val="24"/>
          <w:szCs w:val="24"/>
        </w:rPr>
        <w:tab/>
      </w:r>
      <w:r>
        <w:rPr>
          <w:rFonts w:ascii="Arial" w:hAnsi="Arial" w:eastAsia="Arial" w:cs="Arial"/>
          <w:color w:val="000000"/>
          <w:sz w:val="24"/>
          <w:szCs w:val="24"/>
        </w:rPr>
        <w:t>ensure that all arrangements for planned changes in Key Staff provide adequate periods during which incoming and outgoing staff work together to transfer responsibilities and ensure that such change does not have an adverse impact on the provision of the Deliverables; and</w:t>
      </w:r>
    </w:p>
    <w:p w:rsidR="00211375" w:rsidRDefault="00656136" w14:paraId="20632336" w14:textId="77777777">
      <w:pPr>
        <w:pBdr>
          <w:top w:val="nil"/>
          <w:left w:val="nil"/>
          <w:bottom w:val="nil"/>
          <w:right w:val="nil"/>
          <w:between w:val="nil"/>
        </w:pBdr>
        <w:tabs>
          <w:tab w:val="left" w:pos="1985"/>
        </w:tabs>
        <w:spacing w:before="120" w:after="120" w:line="240" w:lineRule="auto"/>
        <w:ind w:left="1418" w:hanging="851"/>
        <w:rPr>
          <w:rFonts w:ascii="Arial" w:hAnsi="Arial" w:eastAsia="Arial" w:cs="Arial"/>
          <w:color w:val="000000"/>
          <w:sz w:val="24"/>
          <w:szCs w:val="24"/>
        </w:rPr>
      </w:pPr>
      <w:r>
        <w:rPr>
          <w:rFonts w:ascii="Arial" w:hAnsi="Arial" w:eastAsia="Arial" w:cs="Arial"/>
          <w:color w:val="000000"/>
          <w:sz w:val="24"/>
          <w:szCs w:val="24"/>
        </w:rPr>
        <w:lastRenderedPageBreak/>
        <w:t>1.5.5</w:t>
      </w:r>
      <w:r>
        <w:rPr>
          <w:rFonts w:ascii="Arial" w:hAnsi="Arial" w:eastAsia="Arial" w:cs="Arial"/>
          <w:color w:val="000000"/>
          <w:sz w:val="24"/>
          <w:szCs w:val="24"/>
        </w:rPr>
        <w:tab/>
      </w:r>
      <w:r>
        <w:rPr>
          <w:rFonts w:ascii="Arial" w:hAnsi="Arial" w:eastAsia="Arial" w:cs="Arial"/>
          <w:color w:val="000000"/>
          <w:sz w:val="24"/>
          <w:szCs w:val="24"/>
        </w:rPr>
        <w:t>ensure that any replacement for a Key Role has a level of qualifications and experience appropriate to the relevant Key Role and is fully competent to carry out the tasks assigned to the Key Staff whom he or she has replaced.</w:t>
      </w:r>
    </w:p>
    <w:p w:rsidR="00211375" w:rsidRDefault="00211375" w14:paraId="20632337" w14:textId="77777777">
      <w:pPr>
        <w:pBdr>
          <w:top w:val="nil"/>
          <w:left w:val="nil"/>
          <w:bottom w:val="nil"/>
          <w:right w:val="nil"/>
          <w:between w:val="nil"/>
        </w:pBdr>
        <w:tabs>
          <w:tab w:val="left" w:pos="1985"/>
        </w:tabs>
        <w:spacing w:before="120" w:after="120" w:line="240" w:lineRule="auto"/>
        <w:ind w:left="1985" w:hanging="851"/>
        <w:rPr>
          <w:rFonts w:ascii="Arial" w:hAnsi="Arial" w:eastAsia="Arial" w:cs="Arial"/>
          <w:color w:val="000000"/>
          <w:sz w:val="24"/>
          <w:szCs w:val="24"/>
        </w:rPr>
      </w:pPr>
    </w:p>
    <w:p w:rsidR="00211375" w:rsidRDefault="00656136" w14:paraId="20632338" w14:textId="77777777">
      <w:pPr>
        <w:ind w:left="720" w:hanging="720"/>
        <w:rPr>
          <w:rFonts w:ascii="Arial" w:hAnsi="Arial" w:eastAsia="Arial" w:cs="Arial"/>
          <w:sz w:val="24"/>
          <w:szCs w:val="24"/>
        </w:rPr>
      </w:pPr>
      <w:r>
        <w:rPr>
          <w:rFonts w:ascii="Arial" w:hAnsi="Arial" w:eastAsia="Arial" w:cs="Arial"/>
          <w:sz w:val="24"/>
          <w:szCs w:val="24"/>
        </w:rPr>
        <w:t>1.6</w:t>
      </w:r>
      <w:r>
        <w:rPr>
          <w:rFonts w:ascii="Arial" w:hAnsi="Arial" w:eastAsia="Arial" w:cs="Arial"/>
          <w:sz w:val="24"/>
          <w:szCs w:val="24"/>
        </w:rPr>
        <w:tab/>
      </w:r>
      <w:r>
        <w:rPr>
          <w:rFonts w:ascii="Arial" w:hAnsi="Arial" w:eastAsia="Arial" w:cs="Arial"/>
          <w:sz w:val="24"/>
          <w:szCs w:val="24"/>
        </w:rPr>
        <w:t>The Buyer may require the Supplier to remove or procure that any Subcontractor shall remove any Key Staff that the Buyer considers in any respect unsatisfactory. The Buyer shall not be liable for the cost of replacing any Key Staff.</w:t>
      </w:r>
      <w:bookmarkStart w:name="bookmark=id.30j0zll" w:colFirst="0" w:colLast="0" w:id="1"/>
      <w:bookmarkEnd w:id="1"/>
    </w:p>
    <w:p w:rsidR="00211375" w:rsidRDefault="00656136" w14:paraId="20632339" w14:textId="77777777">
      <w:pPr>
        <w:rPr>
          <w:rFonts w:ascii="Arial" w:hAnsi="Arial" w:eastAsia="Arial" w:cs="Arial"/>
          <w:sz w:val="24"/>
          <w:szCs w:val="24"/>
        </w:rPr>
      </w:pPr>
      <w:r>
        <w:br w:type="page"/>
      </w:r>
    </w:p>
    <w:p w:rsidR="00211375" w:rsidRDefault="00211375" w14:paraId="2063233A" w14:textId="77777777">
      <w:pPr>
        <w:rPr>
          <w:rFonts w:ascii="Arial" w:hAnsi="Arial" w:eastAsia="Arial" w:cs="Arial"/>
          <w:sz w:val="24"/>
          <w:szCs w:val="24"/>
        </w:rPr>
      </w:pPr>
    </w:p>
    <w:p w:rsidR="00211375" w:rsidRDefault="00656136" w14:paraId="2063233B" w14:textId="77777777">
      <w:pPr>
        <w:ind w:left="720" w:hanging="720"/>
        <w:rPr>
          <w:rFonts w:ascii="Arial" w:hAnsi="Arial" w:eastAsia="Arial" w:cs="Arial"/>
          <w:b/>
          <w:sz w:val="36"/>
          <w:szCs w:val="36"/>
        </w:rPr>
      </w:pPr>
      <w:r>
        <w:rPr>
          <w:rFonts w:ascii="Arial" w:hAnsi="Arial" w:eastAsia="Arial" w:cs="Arial"/>
          <w:b/>
          <w:sz w:val="36"/>
          <w:szCs w:val="36"/>
        </w:rPr>
        <w:t>Annex 1- Key Roles</w:t>
      </w:r>
    </w:p>
    <w:p w:rsidR="00211375" w:rsidRDefault="00211375" w14:paraId="2063233C" w14:textId="77777777">
      <w:pPr>
        <w:ind w:left="720" w:hanging="720"/>
        <w:jc w:val="center"/>
        <w:rPr>
          <w:rFonts w:ascii="Arial" w:hAnsi="Arial" w:eastAsia="Arial" w:cs="Arial"/>
          <w:b/>
          <w:sz w:val="24"/>
          <w:szCs w:val="24"/>
        </w:rPr>
      </w:pPr>
    </w:p>
    <w:tbl>
      <w:tblPr>
        <w:tblStyle w:val="a"/>
        <w:tblW w:w="90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3334"/>
        <w:gridCol w:w="2615"/>
        <w:gridCol w:w="3118"/>
      </w:tblGrid>
      <w:tr w:rsidR="00211375" w:rsidTr="2705B9E0" w14:paraId="20632340" w14:textId="77777777">
        <w:trPr>
          <w:trHeight w:val="472"/>
        </w:trPr>
        <w:tc>
          <w:tcPr>
            <w:tcW w:w="3334" w:type="dxa"/>
            <w:tcMar/>
          </w:tcPr>
          <w:p w:rsidR="00211375" w:rsidRDefault="00656136" w14:paraId="2063233D" w14:textId="77777777">
            <w:pPr>
              <w:rPr>
                <w:rFonts w:ascii="Arial" w:hAnsi="Arial" w:eastAsia="Arial" w:cs="Arial"/>
                <w:b/>
                <w:sz w:val="24"/>
                <w:szCs w:val="24"/>
              </w:rPr>
            </w:pPr>
            <w:r>
              <w:rPr>
                <w:rFonts w:ascii="Arial" w:hAnsi="Arial" w:eastAsia="Arial" w:cs="Arial"/>
                <w:b/>
                <w:sz w:val="24"/>
                <w:szCs w:val="24"/>
              </w:rPr>
              <w:t>Key Role</w:t>
            </w:r>
          </w:p>
        </w:tc>
        <w:tc>
          <w:tcPr>
            <w:tcW w:w="2615" w:type="dxa"/>
            <w:tcMar/>
          </w:tcPr>
          <w:p w:rsidR="00211375" w:rsidRDefault="00656136" w14:paraId="2063233E" w14:textId="77777777">
            <w:pPr>
              <w:rPr>
                <w:rFonts w:ascii="Arial" w:hAnsi="Arial" w:eastAsia="Arial" w:cs="Arial"/>
                <w:b/>
                <w:sz w:val="24"/>
                <w:szCs w:val="24"/>
              </w:rPr>
            </w:pPr>
            <w:r>
              <w:rPr>
                <w:rFonts w:ascii="Arial" w:hAnsi="Arial" w:eastAsia="Arial" w:cs="Arial"/>
                <w:b/>
                <w:sz w:val="24"/>
                <w:szCs w:val="24"/>
              </w:rPr>
              <w:t>Key Staff</w:t>
            </w:r>
          </w:p>
        </w:tc>
        <w:tc>
          <w:tcPr>
            <w:tcW w:w="3118" w:type="dxa"/>
            <w:tcMar/>
          </w:tcPr>
          <w:p w:rsidR="00211375" w:rsidRDefault="00656136" w14:paraId="2063233F" w14:textId="77777777">
            <w:pPr>
              <w:rPr>
                <w:rFonts w:ascii="Arial" w:hAnsi="Arial" w:eastAsia="Arial" w:cs="Arial"/>
                <w:b/>
                <w:sz w:val="24"/>
                <w:szCs w:val="24"/>
              </w:rPr>
            </w:pPr>
            <w:r>
              <w:rPr>
                <w:rFonts w:ascii="Arial" w:hAnsi="Arial" w:eastAsia="Arial" w:cs="Arial"/>
                <w:b/>
                <w:sz w:val="24"/>
                <w:szCs w:val="24"/>
              </w:rPr>
              <w:t>Contract Details</w:t>
            </w:r>
          </w:p>
        </w:tc>
      </w:tr>
      <w:tr w:rsidR="00211375" w:rsidTr="2705B9E0" w14:paraId="20632344" w14:textId="77777777">
        <w:trPr>
          <w:trHeight w:val="243"/>
        </w:trPr>
        <w:tc>
          <w:tcPr>
            <w:tcW w:w="3334" w:type="dxa"/>
            <w:tcMar/>
          </w:tcPr>
          <w:p w:rsidRPr="007533D3" w:rsidR="00211375" w:rsidP="2705B9E0" w:rsidRDefault="004D6EC2" w14:paraId="20632341" w14:textId="52777473" w14:noSpellErr="1">
            <w:pPr>
              <w:rPr>
                <w:rFonts w:ascii="Arial" w:hAnsi="Arial" w:eastAsia="Arial" w:cs="Arial"/>
                <w:sz w:val="24"/>
                <w:szCs w:val="24"/>
              </w:rPr>
            </w:pPr>
            <w:r w:rsidRPr="2705B9E0" w:rsidR="004D6EC2">
              <w:rPr>
                <w:rFonts w:ascii="Arial" w:hAnsi="Arial" w:eastAsia="Arial" w:cs="Arial"/>
                <w:sz w:val="24"/>
                <w:szCs w:val="24"/>
              </w:rPr>
              <w:t>Contract Manager</w:t>
            </w:r>
          </w:p>
        </w:tc>
        <w:tc>
          <w:tcPr>
            <w:tcW w:w="2615" w:type="dxa"/>
            <w:tcMar/>
          </w:tcPr>
          <w:p w:rsidRPr="007533D3" w:rsidR="00211375" w:rsidP="2705B9E0" w:rsidRDefault="004D6EC2" w14:paraId="20632342" w14:textId="4AC779AA" w14:noSpellErr="1">
            <w:pPr>
              <w:rPr>
                <w:rFonts w:ascii="Arial" w:hAnsi="Arial" w:eastAsia="Arial" w:cs="Arial"/>
                <w:sz w:val="24"/>
                <w:szCs w:val="24"/>
              </w:rPr>
            </w:pPr>
            <w:r w:rsidRPr="2705B9E0" w:rsidR="004D6EC2">
              <w:rPr>
                <w:rFonts w:ascii="Arial" w:hAnsi="Arial" w:eastAsia="Arial" w:cs="Arial"/>
                <w:sz w:val="24"/>
                <w:szCs w:val="24"/>
              </w:rPr>
              <w:t>Andy Bishop</w:t>
            </w:r>
          </w:p>
        </w:tc>
        <w:tc>
          <w:tcPr>
            <w:tcW w:w="3118" w:type="dxa"/>
            <w:tcMar/>
          </w:tcPr>
          <w:p w:rsidRPr="007533D3" w:rsidR="00211375" w:rsidP="2705B9E0" w:rsidRDefault="004D6EC2" w14:paraId="4D942EA9" w14:textId="6E885B00">
            <w:pPr>
              <w:rPr>
                <w:rFonts w:ascii="Arial" w:hAnsi="Arial" w:eastAsia="Arial" w:cs="Arial"/>
                <w:sz w:val="24"/>
                <w:szCs w:val="24"/>
              </w:rPr>
            </w:pPr>
            <w:r w:rsidRPr="2705B9E0" w:rsidR="00E374AC">
              <w:rPr>
                <w:rFonts w:ascii="Arial" w:hAnsi="Arial" w:eastAsia="Arial" w:cs="Arial"/>
                <w:sz w:val="24"/>
                <w:szCs w:val="24"/>
              </w:rPr>
              <w:t xml:space="preserve">Permanent Atos Employee </w:t>
            </w:r>
          </w:p>
          <w:p w:rsidRPr="007533D3" w:rsidR="00211375" w:rsidP="2705B9E0" w:rsidRDefault="004D6EC2" w14:paraId="20632343" w14:textId="231B16B1">
            <w:pPr>
              <w:rPr>
                <w:rFonts w:ascii="Arial" w:hAnsi="Arial" w:eastAsia="Arial" w:cs="Arial"/>
                <w:sz w:val="24"/>
                <w:szCs w:val="24"/>
              </w:rPr>
            </w:pPr>
            <w:r>
              <w:br/>
            </w:r>
            <w:r w:rsidRPr="2705B9E0" w:rsidR="004D6EC2">
              <w:rPr>
                <w:rFonts w:ascii="Arial" w:hAnsi="Arial" w:eastAsia="Arial" w:cs="Arial"/>
                <w:sz w:val="24"/>
                <w:szCs w:val="24"/>
              </w:rPr>
              <w:t>andy.bishop@atos.net</w:t>
            </w:r>
          </w:p>
        </w:tc>
      </w:tr>
      <w:tr w:rsidR="00211375" w:rsidTr="2705B9E0" w14:paraId="20632348" w14:textId="77777777">
        <w:trPr>
          <w:trHeight w:val="243"/>
        </w:trPr>
        <w:tc>
          <w:tcPr>
            <w:tcW w:w="3334" w:type="dxa"/>
            <w:tcMar/>
          </w:tcPr>
          <w:p w:rsidRPr="007533D3" w:rsidR="00211375" w:rsidP="2705B9E0" w:rsidRDefault="004D6EC2" w14:paraId="20632345" w14:textId="2FEBB0CF" w14:noSpellErr="1">
            <w:pPr>
              <w:rPr>
                <w:rFonts w:ascii="Arial" w:hAnsi="Arial" w:eastAsia="Arial" w:cs="Arial"/>
                <w:b w:val="1"/>
                <w:bCs w:val="1"/>
                <w:sz w:val="24"/>
                <w:szCs w:val="24"/>
              </w:rPr>
            </w:pPr>
            <w:r w:rsidRPr="2705B9E0" w:rsidR="004D6EC2">
              <w:rPr>
                <w:rFonts w:ascii="Arial" w:hAnsi="Arial" w:eastAsia="Arial" w:cs="Arial"/>
                <w:sz w:val="24"/>
                <w:szCs w:val="24"/>
              </w:rPr>
              <w:t>Programme Lead and Automation SME</w:t>
            </w:r>
          </w:p>
        </w:tc>
        <w:tc>
          <w:tcPr>
            <w:tcW w:w="2615" w:type="dxa"/>
            <w:tcMar/>
          </w:tcPr>
          <w:p w:rsidRPr="007533D3" w:rsidR="00211375" w:rsidP="2705B9E0" w:rsidRDefault="004D6EC2" w14:paraId="20632346" w14:textId="6BE257D0" w14:noSpellErr="1">
            <w:pPr>
              <w:rPr>
                <w:rFonts w:ascii="Arial" w:hAnsi="Arial" w:eastAsia="Arial" w:cs="Arial"/>
                <w:b w:val="1"/>
                <w:bCs w:val="1"/>
                <w:sz w:val="24"/>
                <w:szCs w:val="24"/>
              </w:rPr>
            </w:pPr>
            <w:r w:rsidRPr="2705B9E0" w:rsidR="004D6EC2">
              <w:rPr>
                <w:rFonts w:ascii="Arial" w:hAnsi="Arial" w:eastAsia="Arial" w:cs="Arial"/>
                <w:sz w:val="24"/>
                <w:szCs w:val="24"/>
              </w:rPr>
              <w:t>Cameron Orr</w:t>
            </w:r>
          </w:p>
        </w:tc>
        <w:tc>
          <w:tcPr>
            <w:tcW w:w="3118" w:type="dxa"/>
            <w:tcMar/>
          </w:tcPr>
          <w:p w:rsidRPr="007533D3" w:rsidR="004D6EC2" w:rsidP="2705B9E0" w:rsidRDefault="004D6EC2" w14:paraId="19B4E7A1" w14:textId="6210248D">
            <w:pPr>
              <w:rPr>
                <w:ins w:author="Donald, Samantha" w:date="2021-08-09T10:22:00Z" w:id="1649278654"/>
                <w:rFonts w:ascii="Arial" w:hAnsi="Arial" w:eastAsia="Arial" w:cs="Arial"/>
                <w:sz w:val="24"/>
                <w:szCs w:val="24"/>
              </w:rPr>
            </w:pPr>
            <w:r w:rsidRPr="2705B9E0" w:rsidR="004D6EC2">
              <w:rPr>
                <w:rFonts w:ascii="Arial" w:hAnsi="Arial" w:eastAsia="Arial" w:cs="Arial"/>
                <w:sz w:val="24"/>
                <w:szCs w:val="24"/>
              </w:rPr>
              <w:t xml:space="preserve">Permanent Atos Employee </w:t>
            </w:r>
          </w:p>
          <w:p w:rsidRPr="007533D3" w:rsidR="00211375" w:rsidP="2705B9E0" w:rsidRDefault="004D6EC2" w14:paraId="20632347" w14:textId="19B2E78D" w14:noSpellErr="1">
            <w:pPr>
              <w:rPr>
                <w:rFonts w:ascii="Arial" w:hAnsi="Arial" w:eastAsia="Arial" w:cs="Arial"/>
                <w:sz w:val="24"/>
                <w:szCs w:val="24"/>
              </w:rPr>
            </w:pPr>
            <w:r w:rsidRPr="2705B9E0" w:rsidR="004D6EC2">
              <w:rPr>
                <w:rFonts w:ascii="Arial" w:hAnsi="Arial" w:eastAsia="Arial" w:cs="Arial"/>
                <w:sz w:val="24"/>
                <w:szCs w:val="24"/>
              </w:rPr>
              <w:t>Cameron.orr@atos.net</w:t>
            </w:r>
          </w:p>
        </w:tc>
      </w:tr>
      <w:tr w:rsidR="00211375" w:rsidTr="2705B9E0" w14:paraId="2063234C" w14:textId="77777777">
        <w:trPr>
          <w:trHeight w:val="243"/>
        </w:trPr>
        <w:tc>
          <w:tcPr>
            <w:tcW w:w="3334" w:type="dxa"/>
            <w:tcMar/>
          </w:tcPr>
          <w:p w:rsidRPr="007533D3" w:rsidR="00211375" w:rsidP="2705B9E0" w:rsidRDefault="007533D3" w14:paraId="20632349" w14:textId="2EA6A973" w14:noSpellErr="1">
            <w:pPr>
              <w:rPr>
                <w:rFonts w:ascii="Arial" w:hAnsi="Arial" w:eastAsia="Arial" w:cs="Arial"/>
                <w:b w:val="1"/>
                <w:bCs w:val="1"/>
                <w:sz w:val="24"/>
                <w:szCs w:val="24"/>
              </w:rPr>
            </w:pPr>
            <w:r w:rsidRPr="2705B9E0" w:rsidR="007533D3">
              <w:rPr>
                <w:rFonts w:ascii="Arial" w:hAnsi="Arial" w:eastAsia="Arial" w:cs="Arial"/>
                <w:sz w:val="24"/>
                <w:szCs w:val="24"/>
              </w:rPr>
              <w:t xml:space="preserve">Process Consultant </w:t>
            </w:r>
          </w:p>
        </w:tc>
        <w:tc>
          <w:tcPr>
            <w:tcW w:w="2615" w:type="dxa"/>
            <w:tcMar/>
          </w:tcPr>
          <w:p w:rsidRPr="007533D3" w:rsidR="00211375" w:rsidP="2705B9E0" w:rsidRDefault="007533D3" w14:paraId="2063234A" w14:textId="78000768">
            <w:pPr>
              <w:rPr>
                <w:rFonts w:ascii="Arial" w:hAnsi="Arial" w:eastAsia="Arial" w:cs="Arial"/>
                <w:sz w:val="24"/>
                <w:szCs w:val="24"/>
              </w:rPr>
            </w:pPr>
            <w:r w:rsidRPr="2705B9E0" w:rsidR="007533D3">
              <w:rPr>
                <w:rFonts w:ascii="Arial" w:hAnsi="Arial" w:eastAsia="Arial" w:cs="Arial"/>
                <w:sz w:val="24"/>
                <w:szCs w:val="24"/>
              </w:rPr>
              <w:t xml:space="preserve">Kanika </w:t>
            </w:r>
            <w:proofErr w:type="spellStart"/>
            <w:r w:rsidRPr="2705B9E0" w:rsidR="007533D3">
              <w:rPr>
                <w:rFonts w:ascii="Arial" w:hAnsi="Arial" w:eastAsia="Arial" w:cs="Arial"/>
                <w:sz w:val="24"/>
                <w:szCs w:val="24"/>
              </w:rPr>
              <w:t>Bandanwal</w:t>
            </w:r>
            <w:proofErr w:type="spellEnd"/>
          </w:p>
        </w:tc>
        <w:tc>
          <w:tcPr>
            <w:tcW w:w="3118" w:type="dxa"/>
            <w:tcMar/>
          </w:tcPr>
          <w:p w:rsidRPr="007533D3" w:rsidR="007533D3" w:rsidP="2705B9E0" w:rsidRDefault="007533D3" w14:paraId="0C0FC89A" w14:textId="05461191">
            <w:pPr>
              <w:rPr>
                <w:rFonts w:ascii="Arial" w:hAnsi="Arial" w:eastAsia="Arial" w:cs="Arial"/>
                <w:sz w:val="24"/>
                <w:szCs w:val="24"/>
              </w:rPr>
            </w:pPr>
            <w:r w:rsidRPr="2705B9E0" w:rsidR="007533D3">
              <w:rPr>
                <w:rFonts w:ascii="Arial" w:hAnsi="Arial" w:eastAsia="Arial" w:cs="Arial"/>
                <w:sz w:val="24"/>
                <w:szCs w:val="24"/>
              </w:rPr>
              <w:t xml:space="preserve">Permanent Atos Employee </w:t>
            </w:r>
          </w:p>
          <w:p w:rsidRPr="007533D3" w:rsidR="00211375" w:rsidP="2705B9E0" w:rsidRDefault="007533D3" w14:paraId="2063234B" w14:textId="5EB2CA82" w14:noSpellErr="1">
            <w:pPr>
              <w:rPr>
                <w:rFonts w:ascii="Arial" w:hAnsi="Arial" w:eastAsia="Arial" w:cs="Arial"/>
                <w:sz w:val="24"/>
                <w:szCs w:val="24"/>
              </w:rPr>
            </w:pPr>
            <w:r w:rsidRPr="2705B9E0" w:rsidR="007533D3">
              <w:rPr>
                <w:rFonts w:ascii="Arial" w:hAnsi="Arial" w:eastAsia="Arial" w:cs="Arial"/>
                <w:sz w:val="24"/>
                <w:szCs w:val="24"/>
              </w:rPr>
              <w:t>kanika.bandanwal@atos.net</w:t>
            </w:r>
          </w:p>
        </w:tc>
      </w:tr>
      <w:tr w:rsidR="00211375" w:rsidTr="2705B9E0" w14:paraId="20632350" w14:textId="77777777">
        <w:trPr>
          <w:trHeight w:val="229"/>
        </w:trPr>
        <w:tc>
          <w:tcPr>
            <w:tcW w:w="3334" w:type="dxa"/>
            <w:tcMar/>
          </w:tcPr>
          <w:p w:rsidRPr="007533D3" w:rsidR="00211375" w:rsidP="2705B9E0" w:rsidRDefault="007533D3" w14:paraId="2063234D" w14:textId="3F392AAE" w14:noSpellErr="1">
            <w:pPr>
              <w:rPr>
                <w:rFonts w:ascii="Arial" w:hAnsi="Arial" w:eastAsia="Arial" w:cs="Arial"/>
                <w:b w:val="1"/>
                <w:bCs w:val="1"/>
                <w:sz w:val="24"/>
                <w:szCs w:val="24"/>
              </w:rPr>
            </w:pPr>
            <w:r w:rsidRPr="2705B9E0" w:rsidR="007533D3">
              <w:rPr>
                <w:rFonts w:ascii="Arial" w:hAnsi="Arial" w:eastAsia="Arial" w:cs="Arial"/>
                <w:sz w:val="24"/>
                <w:szCs w:val="24"/>
              </w:rPr>
              <w:t>Business Analyst</w:t>
            </w:r>
          </w:p>
        </w:tc>
        <w:tc>
          <w:tcPr>
            <w:tcW w:w="2615" w:type="dxa"/>
            <w:tcMar/>
          </w:tcPr>
          <w:p w:rsidRPr="007533D3" w:rsidR="00211375" w:rsidP="2705B9E0" w:rsidRDefault="007533D3" w14:paraId="2063234E" w14:textId="33795186">
            <w:pPr>
              <w:rPr>
                <w:rFonts w:ascii="Arial" w:hAnsi="Arial" w:eastAsia="Arial" w:cs="Arial"/>
                <w:b w:val="1"/>
                <w:bCs w:val="1"/>
                <w:sz w:val="24"/>
                <w:szCs w:val="24"/>
              </w:rPr>
            </w:pPr>
            <w:r w:rsidRPr="2705B9E0" w:rsidR="007533D3">
              <w:rPr>
                <w:rFonts w:ascii="Arial" w:hAnsi="Arial" w:eastAsia="Arial" w:cs="Arial"/>
                <w:sz w:val="24"/>
                <w:szCs w:val="24"/>
              </w:rPr>
              <w:t xml:space="preserve">Noelle </w:t>
            </w:r>
            <w:r w:rsidRPr="2705B9E0" w:rsidR="007533D3">
              <w:rPr>
                <w:rFonts w:ascii="Arial" w:hAnsi="Arial" w:eastAsia="Arial" w:cs="Arial"/>
                <w:sz w:val="24"/>
                <w:szCs w:val="24"/>
              </w:rPr>
              <w:t>Adegboyega</w:t>
            </w:r>
          </w:p>
        </w:tc>
        <w:tc>
          <w:tcPr>
            <w:tcW w:w="3118" w:type="dxa"/>
            <w:tcMar/>
          </w:tcPr>
          <w:p w:rsidRPr="007533D3" w:rsidR="007533D3" w:rsidP="2705B9E0" w:rsidRDefault="007533D3" w14:paraId="2F20236B" w14:textId="7FE9D825">
            <w:pPr>
              <w:rPr>
                <w:rFonts w:ascii="Arial" w:hAnsi="Arial" w:eastAsia="Arial" w:cs="Arial"/>
                <w:sz w:val="24"/>
                <w:szCs w:val="24"/>
              </w:rPr>
            </w:pPr>
            <w:r w:rsidRPr="2705B9E0" w:rsidR="007533D3">
              <w:rPr>
                <w:rFonts w:ascii="Arial" w:hAnsi="Arial" w:eastAsia="Arial" w:cs="Arial"/>
                <w:sz w:val="24"/>
                <w:szCs w:val="24"/>
              </w:rPr>
              <w:t xml:space="preserve">Permanent Atos Employee </w:t>
            </w:r>
          </w:p>
          <w:p w:rsidRPr="007533D3" w:rsidR="00211375" w:rsidP="2705B9E0" w:rsidRDefault="007533D3" w14:paraId="2063234F" w14:textId="0580894E" w14:noSpellErr="1">
            <w:pPr>
              <w:rPr>
                <w:rFonts w:ascii="Arial" w:hAnsi="Arial" w:eastAsia="Arial" w:cs="Arial"/>
                <w:sz w:val="24"/>
                <w:szCs w:val="24"/>
              </w:rPr>
            </w:pPr>
            <w:r w:rsidRPr="2705B9E0" w:rsidR="007533D3">
              <w:rPr>
                <w:rFonts w:ascii="Arial" w:hAnsi="Arial" w:eastAsia="Arial" w:cs="Arial"/>
                <w:sz w:val="24"/>
                <w:szCs w:val="24"/>
              </w:rPr>
              <w:t>noelle.adegboyega@atos.net</w:t>
            </w:r>
          </w:p>
        </w:tc>
      </w:tr>
      <w:tr w:rsidR="00211375" w:rsidTr="2705B9E0" w14:paraId="20632354" w14:textId="77777777">
        <w:trPr>
          <w:trHeight w:val="243"/>
        </w:trPr>
        <w:tc>
          <w:tcPr>
            <w:tcW w:w="3334" w:type="dxa"/>
            <w:tcMar/>
          </w:tcPr>
          <w:p w:rsidRPr="007533D3" w:rsidR="00211375" w:rsidP="2705B9E0" w:rsidRDefault="007533D3" w14:paraId="20632351" w14:textId="08CEA01D" w14:noSpellErr="1">
            <w:pPr>
              <w:rPr>
                <w:rFonts w:ascii="Arial" w:hAnsi="Arial" w:eastAsia="Arial" w:cs="Arial"/>
                <w:b w:val="1"/>
                <w:bCs w:val="1"/>
                <w:sz w:val="24"/>
                <w:szCs w:val="24"/>
              </w:rPr>
            </w:pPr>
            <w:r w:rsidRPr="2705B9E0" w:rsidR="007533D3">
              <w:rPr>
                <w:rFonts w:ascii="Arial" w:hAnsi="Arial" w:eastAsia="Arial" w:cs="Arial"/>
                <w:sz w:val="24"/>
                <w:szCs w:val="24"/>
              </w:rPr>
              <w:t>Solution Architect</w:t>
            </w:r>
          </w:p>
        </w:tc>
        <w:tc>
          <w:tcPr>
            <w:tcW w:w="2615" w:type="dxa"/>
            <w:tcMar/>
          </w:tcPr>
          <w:p w:rsidRPr="007533D3" w:rsidR="00211375" w:rsidP="2705B9E0" w:rsidRDefault="007533D3" w14:paraId="20632352" w14:textId="310C1DD2">
            <w:pPr>
              <w:rPr>
                <w:rFonts w:ascii="Arial" w:hAnsi="Arial" w:eastAsia="Arial" w:cs="Arial"/>
                <w:b w:val="1"/>
                <w:bCs w:val="1"/>
                <w:sz w:val="24"/>
                <w:szCs w:val="24"/>
              </w:rPr>
            </w:pPr>
            <w:r w:rsidRPr="2705B9E0" w:rsidR="007533D3">
              <w:rPr>
                <w:rFonts w:ascii="Arial" w:hAnsi="Arial" w:eastAsia="Arial" w:cs="Arial"/>
                <w:sz w:val="24"/>
                <w:szCs w:val="24"/>
              </w:rPr>
              <w:t>Sudhakara</w:t>
            </w:r>
            <w:r w:rsidRPr="2705B9E0" w:rsidR="007533D3">
              <w:rPr>
                <w:rFonts w:ascii="Arial" w:hAnsi="Arial" w:eastAsia="Arial" w:cs="Arial"/>
                <w:sz w:val="24"/>
                <w:szCs w:val="24"/>
              </w:rPr>
              <w:t xml:space="preserve"> Rao</w:t>
            </w:r>
          </w:p>
        </w:tc>
        <w:tc>
          <w:tcPr>
            <w:tcW w:w="3118" w:type="dxa"/>
            <w:tcMar/>
          </w:tcPr>
          <w:p w:rsidRPr="007533D3" w:rsidR="00211375" w:rsidP="2705B9E0" w:rsidRDefault="00211375" w14:paraId="4663EB60" w14:textId="52A2C580">
            <w:pPr>
              <w:rPr>
                <w:rFonts w:ascii="Arial" w:hAnsi="Arial" w:eastAsia="Arial" w:cs="Arial"/>
                <w:sz w:val="24"/>
                <w:szCs w:val="24"/>
              </w:rPr>
            </w:pPr>
            <w:r w:rsidRPr="2705B9E0" w:rsidR="007533D3">
              <w:rPr>
                <w:rFonts w:ascii="Arial" w:hAnsi="Arial" w:eastAsia="Arial" w:cs="Arial"/>
                <w:sz w:val="24"/>
                <w:szCs w:val="24"/>
              </w:rPr>
              <w:t xml:space="preserve">Permanent Atos Employee </w:t>
            </w:r>
          </w:p>
          <w:p w:rsidRPr="007533D3" w:rsidR="007533D3" w:rsidP="2705B9E0" w:rsidRDefault="007533D3" w14:paraId="20632353" w14:textId="5B410029" w14:noSpellErr="1">
            <w:pPr>
              <w:rPr>
                <w:rFonts w:ascii="Arial" w:hAnsi="Arial" w:eastAsia="Arial" w:cs="Arial"/>
                <w:sz w:val="24"/>
                <w:szCs w:val="24"/>
              </w:rPr>
            </w:pPr>
            <w:r w:rsidRPr="2705B9E0" w:rsidR="007533D3">
              <w:rPr>
                <w:rFonts w:ascii="Arial" w:hAnsi="Arial" w:eastAsia="Arial" w:cs="Arial"/>
                <w:sz w:val="24"/>
                <w:szCs w:val="24"/>
              </w:rPr>
              <w:t>sudhakara.rao@atos.net</w:t>
            </w:r>
          </w:p>
        </w:tc>
      </w:tr>
      <w:tr w:rsidR="00211375" w:rsidTr="2705B9E0" w14:paraId="20632358" w14:textId="77777777">
        <w:trPr>
          <w:trHeight w:val="64"/>
        </w:trPr>
        <w:tc>
          <w:tcPr>
            <w:tcW w:w="3334" w:type="dxa"/>
            <w:tcMar/>
          </w:tcPr>
          <w:p w:rsidRPr="007533D3" w:rsidR="00211375" w:rsidP="2705B9E0" w:rsidRDefault="007533D3" w14:paraId="20632355" w14:textId="1B01BA6B" w14:noSpellErr="1">
            <w:pPr>
              <w:rPr>
                <w:rFonts w:ascii="Arial" w:hAnsi="Arial" w:eastAsia="Arial" w:cs="Arial"/>
                <w:b w:val="1"/>
                <w:bCs w:val="1"/>
                <w:sz w:val="24"/>
                <w:szCs w:val="24"/>
              </w:rPr>
            </w:pPr>
            <w:r w:rsidRPr="2705B9E0" w:rsidR="007533D3">
              <w:rPr>
                <w:rFonts w:ascii="Arial" w:hAnsi="Arial" w:eastAsia="Arial" w:cs="Arial"/>
                <w:sz w:val="24"/>
                <w:szCs w:val="24"/>
              </w:rPr>
              <w:t>RPA Developer Team Lead</w:t>
            </w:r>
          </w:p>
        </w:tc>
        <w:tc>
          <w:tcPr>
            <w:tcW w:w="2615" w:type="dxa"/>
            <w:tcMar/>
          </w:tcPr>
          <w:p w:rsidRPr="007533D3" w:rsidR="00211375" w:rsidP="2705B9E0" w:rsidRDefault="007533D3" w14:paraId="20632356" w14:textId="5DD01BDE" w14:noSpellErr="1">
            <w:pPr>
              <w:rPr>
                <w:rFonts w:ascii="Arial" w:hAnsi="Arial" w:eastAsia="Arial" w:cs="Arial"/>
                <w:b w:val="1"/>
                <w:bCs w:val="1"/>
                <w:sz w:val="24"/>
                <w:szCs w:val="24"/>
              </w:rPr>
            </w:pPr>
            <w:r w:rsidRPr="2705B9E0" w:rsidR="007533D3">
              <w:rPr>
                <w:rFonts w:ascii="Arial" w:hAnsi="Arial" w:eastAsia="Arial" w:cs="Arial"/>
                <w:sz w:val="24"/>
                <w:szCs w:val="24"/>
              </w:rPr>
              <w:t>Vishal Shinde</w:t>
            </w:r>
          </w:p>
        </w:tc>
        <w:tc>
          <w:tcPr>
            <w:tcW w:w="3118" w:type="dxa"/>
            <w:tcMar/>
          </w:tcPr>
          <w:p w:rsidRPr="007533D3" w:rsidR="007533D3" w:rsidP="2705B9E0" w:rsidRDefault="007533D3" w14:paraId="0868BEBE" w14:textId="613DA1A3">
            <w:pPr>
              <w:rPr>
                <w:rFonts w:ascii="Arial" w:hAnsi="Arial" w:eastAsia="Arial" w:cs="Arial"/>
                <w:sz w:val="24"/>
                <w:szCs w:val="24"/>
              </w:rPr>
            </w:pPr>
            <w:r w:rsidRPr="2705B9E0" w:rsidR="007533D3">
              <w:rPr>
                <w:rFonts w:ascii="Arial" w:hAnsi="Arial" w:eastAsia="Arial" w:cs="Arial"/>
                <w:sz w:val="24"/>
                <w:szCs w:val="24"/>
              </w:rPr>
              <w:t xml:space="preserve">Permanent Atos Employee </w:t>
            </w:r>
          </w:p>
          <w:p w:rsidRPr="007533D3" w:rsidR="00211375" w:rsidP="2705B9E0" w:rsidRDefault="007533D3" w14:paraId="20632357" w14:textId="1B9EBB0E" w14:noSpellErr="1">
            <w:pPr>
              <w:rPr>
                <w:rFonts w:ascii="Arial" w:hAnsi="Arial" w:eastAsia="Arial" w:cs="Arial"/>
                <w:b w:val="1"/>
                <w:bCs w:val="1"/>
                <w:sz w:val="24"/>
                <w:szCs w:val="24"/>
              </w:rPr>
            </w:pPr>
            <w:r w:rsidRPr="2705B9E0" w:rsidR="007533D3">
              <w:rPr>
                <w:rFonts w:ascii="Arial" w:hAnsi="Arial" w:eastAsia="Arial" w:cs="Arial"/>
                <w:sz w:val="24"/>
                <w:szCs w:val="24"/>
              </w:rPr>
              <w:t>vishal.shinde@atos.net</w:t>
            </w:r>
          </w:p>
        </w:tc>
      </w:tr>
      <w:tr w:rsidR="004123DD" w:rsidTr="2705B9E0" w14:paraId="2DDD09C2" w14:textId="77777777">
        <w:trPr>
          <w:trHeight w:val="64"/>
        </w:trPr>
        <w:tc>
          <w:tcPr>
            <w:tcW w:w="3334" w:type="dxa"/>
            <w:tcMar/>
          </w:tcPr>
          <w:p w:rsidRPr="004123DD" w:rsidR="004123DD" w:rsidP="2705B9E0" w:rsidRDefault="004123DD" w14:paraId="2FF28A10" w14:textId="77777777" w14:noSpellErr="1">
            <w:pPr>
              <w:rPr>
                <w:rFonts w:ascii="Arial" w:hAnsi="Arial" w:eastAsia="Arial" w:cs="Arial"/>
                <w:sz w:val="24"/>
                <w:szCs w:val="24"/>
              </w:rPr>
            </w:pPr>
            <w:r w:rsidRPr="2705B9E0" w:rsidR="004123DD">
              <w:rPr>
                <w:rFonts w:ascii="Arial" w:hAnsi="Arial" w:eastAsia="Arial" w:cs="Arial"/>
                <w:sz w:val="24"/>
                <w:szCs w:val="24"/>
              </w:rPr>
              <w:t>Clinical Safety Officer</w:t>
            </w:r>
          </w:p>
          <w:p w:rsidRPr="007533D3" w:rsidR="004123DD" w:rsidP="2705B9E0" w:rsidRDefault="004123DD" w14:paraId="48DAF701" w14:textId="77777777" w14:noSpellErr="1">
            <w:pPr>
              <w:rPr>
                <w:rFonts w:ascii="Arial" w:hAnsi="Arial" w:eastAsia="Arial" w:cs="Arial"/>
                <w:sz w:val="24"/>
                <w:szCs w:val="24"/>
              </w:rPr>
            </w:pPr>
          </w:p>
        </w:tc>
        <w:tc>
          <w:tcPr>
            <w:tcW w:w="2615" w:type="dxa"/>
            <w:tcMar/>
          </w:tcPr>
          <w:p w:rsidRPr="007533D3" w:rsidR="004123DD" w:rsidP="2705B9E0" w:rsidRDefault="000506C4" w14:paraId="1342C6D2" w14:textId="6030C4A5" w14:noSpellErr="1">
            <w:pPr>
              <w:rPr>
                <w:rFonts w:ascii="Arial" w:hAnsi="Arial" w:eastAsia="Arial" w:cs="Arial"/>
                <w:sz w:val="24"/>
                <w:szCs w:val="24"/>
              </w:rPr>
            </w:pPr>
            <w:r w:rsidRPr="2705B9E0" w:rsidR="000506C4">
              <w:rPr>
                <w:rFonts w:ascii="Arial" w:hAnsi="Arial" w:eastAsia="Arial" w:cs="Arial"/>
                <w:sz w:val="24"/>
                <w:szCs w:val="24"/>
              </w:rPr>
              <w:t>Kirsty Macleod</w:t>
            </w:r>
          </w:p>
        </w:tc>
        <w:tc>
          <w:tcPr>
            <w:tcW w:w="3118" w:type="dxa"/>
            <w:tcMar/>
          </w:tcPr>
          <w:p w:rsidR="004123DD" w:rsidP="2705B9E0" w:rsidRDefault="004123DD" w14:paraId="2BBEC858" w14:textId="2147CA8D">
            <w:pPr>
              <w:rPr>
                <w:rFonts w:ascii="Arial" w:hAnsi="Arial" w:eastAsia="Arial" w:cs="Arial"/>
                <w:sz w:val="24"/>
                <w:szCs w:val="24"/>
              </w:rPr>
            </w:pPr>
            <w:r w:rsidRPr="2705B9E0" w:rsidR="00F0741D">
              <w:rPr>
                <w:rFonts w:ascii="Arial" w:hAnsi="Arial" w:eastAsia="Arial" w:cs="Arial"/>
                <w:sz w:val="24"/>
                <w:szCs w:val="24"/>
              </w:rPr>
              <w:t xml:space="preserve">Permanent Atos Employee </w:t>
            </w:r>
          </w:p>
          <w:p w:rsidRPr="007533D3" w:rsidR="00F0741D" w:rsidP="2705B9E0" w:rsidRDefault="00F0741D" w14:paraId="03D21785" w14:textId="2F5CD266" w14:noSpellErr="1">
            <w:pPr>
              <w:rPr>
                <w:rFonts w:ascii="Arial" w:hAnsi="Arial" w:eastAsia="Arial" w:cs="Arial"/>
                <w:sz w:val="24"/>
                <w:szCs w:val="24"/>
              </w:rPr>
            </w:pPr>
            <w:r w:rsidRPr="2705B9E0" w:rsidR="00F0741D">
              <w:rPr>
                <w:rFonts w:ascii="Arial" w:hAnsi="Arial" w:eastAsia="Arial" w:cs="Arial"/>
                <w:sz w:val="24"/>
                <w:szCs w:val="24"/>
              </w:rPr>
              <w:t>kirsty.macleod@atos.net</w:t>
            </w:r>
          </w:p>
        </w:tc>
      </w:tr>
    </w:tbl>
    <w:p w:rsidR="00211375" w:rsidRDefault="00211375" w14:paraId="20632359" w14:textId="77777777">
      <w:pPr>
        <w:ind w:left="720" w:hanging="720"/>
        <w:jc w:val="center"/>
        <w:rPr>
          <w:rFonts w:ascii="Arial" w:hAnsi="Arial" w:eastAsia="Arial" w:cs="Arial"/>
          <w:b/>
          <w:sz w:val="24"/>
          <w:szCs w:val="24"/>
        </w:rPr>
      </w:pPr>
    </w:p>
    <w:sectPr w:rsidR="00211375">
      <w:headerReference w:type="default" r:id="rId11"/>
      <w:footerReference w:type="default" r:id="rId12"/>
      <w:footerReference w:type="first" r:id="rId13"/>
      <w:pgSz w:w="11906" w:h="16838" w:orient="portrait"/>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A5DA2" w:rsidRDefault="00DA5DA2" w14:paraId="62019F52" w14:textId="77777777">
      <w:pPr>
        <w:spacing w:after="0" w:line="240" w:lineRule="auto"/>
      </w:pPr>
      <w:r>
        <w:separator/>
      </w:r>
    </w:p>
  </w:endnote>
  <w:endnote w:type="continuationSeparator" w:id="0">
    <w:p w:rsidR="00DA5DA2" w:rsidRDefault="00DA5DA2" w14:paraId="7A7122F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1375" w:rsidRDefault="00211375" w14:paraId="2063235E"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p>
  <w:p w:rsidR="00211375" w:rsidRDefault="00656136" w14:paraId="2063235F" w14:textId="29A406A2">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color w:val="000000"/>
        <w:sz w:val="20"/>
        <w:szCs w:val="20"/>
      </w:rPr>
      <w:t>DPS Ref: RM6173</w:t>
    </w:r>
    <w:r>
      <w:rPr>
        <w:rFonts w:ascii="Arial" w:hAnsi="Arial" w:eastAsia="Arial" w:cs="Arial"/>
        <w:sz w:val="20"/>
        <w:szCs w:val="20"/>
      </w:rPr>
      <w:tab/>
    </w:r>
    <w:r>
      <w:rPr>
        <w:rFonts w:ascii="Arial" w:hAnsi="Arial" w:eastAsia="Arial" w:cs="Arial"/>
        <w:color w:val="000000"/>
        <w:sz w:val="20"/>
        <w:szCs w:val="20"/>
      </w:rPr>
      <w:tab/>
    </w:r>
    <w:r>
      <w:rPr>
        <w:rFonts w:ascii="Arial" w:hAnsi="Arial" w:eastAsia="Arial" w:cs="Arial"/>
        <w:color w:val="000000"/>
        <w:sz w:val="20"/>
        <w:szCs w:val="20"/>
      </w:rPr>
      <w:fldChar w:fldCharType="begin"/>
    </w:r>
    <w:r>
      <w:rPr>
        <w:rFonts w:ascii="Arial" w:hAnsi="Arial" w:eastAsia="Arial" w:cs="Arial"/>
        <w:color w:val="000000"/>
        <w:sz w:val="20"/>
        <w:szCs w:val="20"/>
      </w:rPr>
      <w:instrText>PAGE</w:instrText>
    </w:r>
    <w:r>
      <w:rPr>
        <w:rFonts w:ascii="Arial" w:hAnsi="Arial" w:eastAsia="Arial" w:cs="Arial"/>
        <w:color w:val="000000"/>
        <w:sz w:val="20"/>
        <w:szCs w:val="20"/>
      </w:rPr>
      <w:fldChar w:fldCharType="separate"/>
    </w:r>
    <w:r>
      <w:rPr>
        <w:rFonts w:ascii="Arial" w:hAnsi="Arial" w:eastAsia="Arial" w:cs="Arial"/>
        <w:noProof/>
        <w:color w:val="000000"/>
        <w:sz w:val="20"/>
        <w:szCs w:val="20"/>
      </w:rPr>
      <w:t>2</w:t>
    </w:r>
    <w:r>
      <w:rPr>
        <w:rFonts w:ascii="Arial" w:hAnsi="Arial" w:eastAsia="Arial" w:cs="Arial"/>
        <w:color w:val="000000"/>
        <w:sz w:val="20"/>
        <w:szCs w:val="20"/>
      </w:rPr>
      <w:fldChar w:fldCharType="end"/>
    </w:r>
  </w:p>
  <w:p w:rsidR="00211375" w:rsidRDefault="00656136" w14:paraId="20632360"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A6A6A6"/>
        <w:sz w:val="20"/>
        <w:szCs w:val="20"/>
      </w:rPr>
    </w:pPr>
    <w:r>
      <w:rPr>
        <w:rFonts w:ascii="Arial" w:hAnsi="Arial" w:eastAsia="Arial" w:cs="Arial"/>
        <w:color w:val="000000"/>
        <w:sz w:val="20"/>
        <w:szCs w:val="20"/>
      </w:rPr>
      <w:t>Model Version: v1.0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1375" w:rsidRDefault="00211375" w14:paraId="20632361"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p>
  <w:p w:rsidR="00211375" w:rsidRDefault="00656136" w14:paraId="20632362"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color w:val="000000"/>
        <w:sz w:val="20"/>
        <w:szCs w:val="20"/>
      </w:rPr>
      <w:t>Framework Ref: RM</w:t>
    </w:r>
  </w:p>
  <w:p w:rsidR="00211375" w:rsidRDefault="00656136" w14:paraId="20632363"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color w:val="000000"/>
        <w:sz w:val="20"/>
        <w:szCs w:val="20"/>
      </w:rPr>
      <w:t>Project Version: v1.0</w:t>
    </w:r>
    <w:r>
      <w:rPr>
        <w:rFonts w:ascii="Arial" w:hAnsi="Arial" w:eastAsia="Arial" w:cs="Arial"/>
        <w:color w:val="000000"/>
        <w:sz w:val="20"/>
        <w:szCs w:val="20"/>
      </w:rPr>
      <w:tab/>
    </w:r>
    <w:r>
      <w:rPr>
        <w:rFonts w:ascii="Arial" w:hAnsi="Arial" w:eastAsia="Arial" w:cs="Arial"/>
        <w:color w:val="000000"/>
        <w:sz w:val="20"/>
        <w:szCs w:val="20"/>
      </w:rPr>
      <w:tab/>
    </w:r>
    <w:r>
      <w:rPr>
        <w:rFonts w:ascii="Arial" w:hAnsi="Arial" w:eastAsia="Arial" w:cs="Arial"/>
        <w:color w:val="000000"/>
        <w:sz w:val="20"/>
        <w:szCs w:val="20"/>
      </w:rPr>
      <w:t xml:space="preserve"> </w:t>
    </w:r>
    <w:r>
      <w:rPr>
        <w:rFonts w:ascii="Arial" w:hAnsi="Arial" w:eastAsia="Arial" w:cs="Arial"/>
        <w:color w:val="000000"/>
        <w:sz w:val="20"/>
        <w:szCs w:val="20"/>
      </w:rPr>
      <w:fldChar w:fldCharType="begin"/>
    </w:r>
    <w:r>
      <w:rPr>
        <w:rFonts w:ascii="Arial" w:hAnsi="Arial" w:eastAsia="Arial" w:cs="Arial"/>
        <w:color w:val="000000"/>
        <w:sz w:val="20"/>
        <w:szCs w:val="20"/>
      </w:rPr>
      <w:instrText>PAGE</w:instrText>
    </w:r>
    <w:r>
      <w:rPr>
        <w:rFonts w:ascii="Arial" w:hAnsi="Arial" w:eastAsia="Arial" w:cs="Arial"/>
        <w:color w:val="000000"/>
        <w:sz w:val="20"/>
        <w:szCs w:val="20"/>
      </w:rPr>
      <w:fldChar w:fldCharType="end"/>
    </w:r>
  </w:p>
  <w:p w:rsidR="00211375" w:rsidRDefault="00656136" w14:paraId="20632364"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color w:val="000000"/>
        <w:sz w:val="20"/>
        <w:szCs w:val="20"/>
      </w:rPr>
      <w:t>Model Version: v3.0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A5DA2" w:rsidRDefault="00DA5DA2" w14:paraId="5BD900C6" w14:textId="77777777">
      <w:pPr>
        <w:spacing w:after="0" w:line="240" w:lineRule="auto"/>
      </w:pPr>
      <w:r>
        <w:separator/>
      </w:r>
    </w:p>
  </w:footnote>
  <w:footnote w:type="continuationSeparator" w:id="0">
    <w:p w:rsidR="00DA5DA2" w:rsidRDefault="00DA5DA2" w14:paraId="2019D5E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1375" w:rsidRDefault="00656136" w14:paraId="2063235A"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b/>
        <w:color w:val="000000"/>
        <w:sz w:val="20"/>
        <w:szCs w:val="20"/>
      </w:rPr>
      <w:t>Order Schedule 7 (Key Supplier Staff)</w:t>
    </w:r>
  </w:p>
  <w:p w:rsidR="00211375" w:rsidRDefault="00656136" w14:paraId="2063235B"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color w:val="000000"/>
        <w:sz w:val="20"/>
        <w:szCs w:val="20"/>
      </w:rPr>
      <w:t xml:space="preserve">Order Ref: </w:t>
    </w:r>
  </w:p>
  <w:p w:rsidR="00211375" w:rsidRDefault="00656136" w14:paraId="2063235C" w14:textId="610AF460">
    <w:pPr>
      <w:pBdr>
        <w:top w:val="nil"/>
        <w:left w:val="nil"/>
        <w:bottom w:val="nil"/>
        <w:right w:val="nil"/>
        <w:between w:val="nil"/>
      </w:pBdr>
      <w:tabs>
        <w:tab w:val="left" w:pos="5244"/>
      </w:tabs>
      <w:spacing w:after="0" w:line="240" w:lineRule="auto"/>
      <w:rPr>
        <w:rFonts w:ascii="Arial" w:hAnsi="Arial" w:eastAsia="Arial" w:cs="Arial"/>
        <w:color w:val="000000"/>
        <w:sz w:val="20"/>
        <w:szCs w:val="20"/>
      </w:rPr>
    </w:pPr>
    <w:r>
      <w:rPr>
        <w:rFonts w:ascii="Arial" w:hAnsi="Arial" w:eastAsia="Arial" w:cs="Arial"/>
        <w:color w:val="000000"/>
        <w:sz w:val="20"/>
        <w:szCs w:val="20"/>
      </w:rPr>
      <w:t>Crown Copyright 2020</w:t>
    </w:r>
  </w:p>
  <w:p w:rsidR="00211375" w:rsidRDefault="00211375" w14:paraId="2063235D" w14:textId="77777777">
    <w:pPr>
      <w:pBdr>
        <w:top w:val="nil"/>
        <w:left w:val="nil"/>
        <w:bottom w:val="nil"/>
        <w:right w:val="nil"/>
        <w:between w:val="nil"/>
      </w:pBdr>
      <w:tabs>
        <w:tab w:val="left" w:pos="5244"/>
      </w:tabs>
      <w:spacing w:after="0" w:line="240" w:lineRule="auto"/>
      <w:rPr>
        <w:rFonts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47561D"/>
    <w:multiLevelType w:val="multilevel"/>
    <w:tmpl w:val="D144D41A"/>
    <w:lvl w:ilvl="0">
      <w:start w:val="1"/>
      <w:numFmt w:val="decimal"/>
      <w:pStyle w:val="GPSL1CLAUSEHEADING"/>
      <w:lvlText w:val="%1."/>
      <w:lvlJc w:val="left"/>
      <w:pPr>
        <w:tabs>
          <w:tab w:val="num" w:pos="720"/>
        </w:tabs>
        <w:ind w:left="720" w:hanging="720"/>
      </w:pPr>
    </w:lvl>
    <w:lvl w:ilvl="1">
      <w:start w:val="1"/>
      <w:numFmt w:val="decimal"/>
      <w:pStyle w:val="GPSL2NumberedBoldHeading"/>
      <w:lvlText w:val="%2."/>
      <w:lvlJc w:val="left"/>
      <w:pPr>
        <w:tabs>
          <w:tab w:val="num" w:pos="1440"/>
        </w:tabs>
        <w:ind w:left="1440" w:hanging="720"/>
      </w:pPr>
    </w:lvl>
    <w:lvl w:ilvl="2">
      <w:start w:val="1"/>
      <w:numFmt w:val="decimal"/>
      <w:pStyle w:val="GPSL3numberedclause"/>
      <w:lvlText w:val="%3."/>
      <w:lvlJc w:val="left"/>
      <w:pPr>
        <w:tabs>
          <w:tab w:val="num" w:pos="2160"/>
        </w:tabs>
        <w:ind w:left="2160" w:hanging="720"/>
      </w:pPr>
    </w:lvl>
    <w:lvl w:ilvl="3">
      <w:start w:val="1"/>
      <w:numFmt w:val="decimal"/>
      <w:pStyle w:val="GPSL4numberedclause"/>
      <w:lvlText w:val="%4."/>
      <w:lvlJc w:val="left"/>
      <w:pPr>
        <w:tabs>
          <w:tab w:val="num" w:pos="2880"/>
        </w:tabs>
        <w:ind w:left="2880" w:hanging="720"/>
      </w:pPr>
    </w:lvl>
    <w:lvl w:ilvl="4">
      <w:start w:val="1"/>
      <w:numFmt w:val="decimal"/>
      <w:pStyle w:val="GPSL5numberedclause"/>
      <w:lvlText w:val="%5."/>
      <w:lvlJc w:val="left"/>
      <w:pPr>
        <w:tabs>
          <w:tab w:val="num" w:pos="3600"/>
        </w:tabs>
        <w:ind w:left="3600" w:hanging="720"/>
      </w:pPr>
    </w:lvl>
    <w:lvl w:ilvl="5">
      <w:start w:val="1"/>
      <w:numFmt w:val="decimal"/>
      <w:pStyle w:val="GPSL6numbered"/>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D4A1CFE"/>
    <w:multiLevelType w:val="hybridMultilevel"/>
    <w:tmpl w:val="38404076"/>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30"/>
  <w:trackRevisions w:val="fals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375"/>
    <w:rsid w:val="000506C4"/>
    <w:rsid w:val="001F3C0E"/>
    <w:rsid w:val="00211375"/>
    <w:rsid w:val="002D1FBE"/>
    <w:rsid w:val="004123DD"/>
    <w:rsid w:val="00460E44"/>
    <w:rsid w:val="004D6EC2"/>
    <w:rsid w:val="005D2AF0"/>
    <w:rsid w:val="00656136"/>
    <w:rsid w:val="007533D3"/>
    <w:rsid w:val="00812217"/>
    <w:rsid w:val="00DA5DA2"/>
    <w:rsid w:val="00E374AC"/>
    <w:rsid w:val="00F0741D"/>
    <w:rsid w:val="2705B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632323"/>
  <w15:docId w15:val="{83E3B726-26D8-4940-B690-84870BF8C6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Calibri" w:hAnsi="Calibri" w:eastAsia="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cs="Times New Roma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iCs/>
    </w:rPr>
  </w:style>
  <w:style w:type="paragraph" w:styleId="GPSL1CLAUSEHEADING" w:customStyle="1">
    <w:name w:val="GPS L1 CLAUSE HEADING"/>
    <w:basedOn w:val="Normal"/>
    <w:next w:val="Normal"/>
    <w:qFormat/>
    <w:pPr>
      <w:numPr>
        <w:numId w:val="1"/>
      </w:numPr>
      <w:tabs>
        <w:tab w:val="left" w:pos="142"/>
      </w:tabs>
      <w:adjustRightInd w:val="0"/>
      <w:spacing w:before="120" w:after="240" w:line="240" w:lineRule="auto"/>
      <w:ind w:left="426" w:hanging="426"/>
      <w:jc w:val="both"/>
      <w:outlineLvl w:val="1"/>
    </w:pPr>
    <w:rPr>
      <w:rFonts w:eastAsia="STZhongsong" w:cs="Arial"/>
      <w:b/>
      <w:caps/>
      <w:lang w:eastAsia="zh-CN"/>
    </w:rPr>
  </w:style>
  <w:style w:type="paragraph" w:styleId="GPSL3numberedclause" w:customStyle="1">
    <w:name w:val="GPS L3 numbered clause"/>
    <w:basedOn w:val="Normal"/>
    <w:link w:val="GPSL3numberedclauseChar"/>
    <w:qFormat/>
    <w:pPr>
      <w:numPr>
        <w:ilvl w:val="2"/>
        <w:numId w:val="1"/>
      </w:numPr>
      <w:tabs>
        <w:tab w:val="left" w:pos="1985"/>
      </w:tabs>
      <w:adjustRightInd w:val="0"/>
      <w:spacing w:before="120" w:after="120" w:line="240" w:lineRule="auto"/>
      <w:ind w:left="1985" w:hanging="851"/>
      <w:jc w:val="both"/>
    </w:pPr>
    <w:rPr>
      <w:rFonts w:eastAsia="Times New Roman" w:cs="Arial"/>
      <w:lang w:eastAsia="zh-CN"/>
    </w:rPr>
  </w:style>
  <w:style w:type="paragraph" w:styleId="GPSL4numberedclause" w:customStyle="1">
    <w:name w:val="GPS L4 numbered clause"/>
    <w:basedOn w:val="GPSL3numberedclause"/>
    <w:link w:val="GPSL4numberedclauseChar"/>
    <w:qFormat/>
    <w:pPr>
      <w:numPr>
        <w:ilvl w:val="3"/>
      </w:numPr>
      <w:tabs>
        <w:tab w:val="left" w:pos="2552"/>
      </w:tabs>
    </w:pPr>
  </w:style>
  <w:style w:type="paragraph" w:styleId="GPSL5numberedclause" w:customStyle="1">
    <w:name w:val="GPS L5 numbered clause"/>
    <w:basedOn w:val="GPSL4numberedclause"/>
    <w:qFormat/>
    <w:pPr>
      <w:numPr>
        <w:ilvl w:val="4"/>
      </w:numPr>
      <w:tabs>
        <w:tab w:val="num" w:pos="360"/>
        <w:tab w:val="left" w:pos="3119"/>
      </w:tabs>
      <w:ind w:left="3119" w:hanging="567"/>
    </w:pPr>
  </w:style>
  <w:style w:type="paragraph" w:styleId="GPSL2NumberedBoldHeading" w:customStyle="1">
    <w:name w:val="GPS L2 Numbered Bold Heading"/>
    <w:basedOn w:val="Normal"/>
    <w:qFormat/>
    <w:pPr>
      <w:numPr>
        <w:ilvl w:val="1"/>
        <w:numId w:val="1"/>
      </w:numPr>
      <w:tabs>
        <w:tab w:val="left" w:pos="1134"/>
      </w:tabs>
      <w:adjustRightInd w:val="0"/>
      <w:spacing w:before="120" w:after="120" w:line="240" w:lineRule="auto"/>
      <w:ind w:hanging="218"/>
      <w:jc w:val="both"/>
    </w:pPr>
    <w:rPr>
      <w:rFonts w:eastAsia="Times New Roman" w:cs="Arial"/>
      <w:b/>
      <w:lang w:eastAsia="zh-CN"/>
    </w:rPr>
  </w:style>
  <w:style w:type="paragraph" w:styleId="GPSL6numbered" w:customStyle="1">
    <w:name w:val="GPS L6 numbered"/>
    <w:basedOn w:val="GPSL5numberedclause"/>
    <w:qFormat/>
    <w:pPr>
      <w:numPr>
        <w:ilvl w:val="5"/>
      </w:numPr>
      <w:tabs>
        <w:tab w:val="num" w:pos="360"/>
        <w:tab w:val="num" w:pos="3600"/>
        <w:tab w:val="left" w:pos="3686"/>
      </w:tabs>
      <w:ind w:left="3686" w:hanging="567"/>
    </w:pPr>
  </w:style>
  <w:style w:type="character" w:styleId="GPSL3numberedclauseChar" w:customStyle="1">
    <w:name w:val="GPS L3 numbered clause Char"/>
    <w:link w:val="GPSL3numberedclause"/>
    <w:locked/>
    <w:rPr>
      <w:rFonts w:ascii="Calibri" w:hAnsi="Calibri" w:eastAsia="Times New Roman" w:cs="Arial"/>
      <w:lang w:eastAsia="zh-CN"/>
    </w:rPr>
  </w:style>
  <w:style w:type="paragraph" w:styleId="GPSL2numberedclause" w:customStyle="1">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cs="Arial"/>
      <w:lang w:eastAsia="zh-CN"/>
    </w:rPr>
  </w:style>
  <w:style w:type="character" w:styleId="GPSL2numberedclauseChar1" w:customStyle="1">
    <w:name w:val="GPS L2 numbered clause Char1"/>
    <w:link w:val="GPSL2numberedclause"/>
    <w:rPr>
      <w:rFonts w:ascii="Calibri" w:hAnsi="Calibri" w:eastAsia="Times New Roman" w:cs="Arial"/>
      <w:lang w:eastAsia="zh-CN"/>
    </w:rPr>
  </w:style>
  <w:style w:type="character" w:styleId="GPSL4numberedclauseChar" w:customStyle="1">
    <w:name w:val="GPS L4 numbered clause Char"/>
    <w:link w:val="GPSL4numberedclause"/>
    <w:rPr>
      <w:rFonts w:ascii="Calibri" w:hAnsi="Calibri" w:eastAsia="Times New Roman"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rFonts w:ascii="Calibri" w:hAnsi="Calibri" w:eastAsia="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CommentSubjectChar" w:customStyle="1">
    <w:name w:val="Comment Subject Char"/>
    <w:basedOn w:val="CommentTextChar"/>
    <w:link w:val="CommentSubject"/>
    <w:uiPriority w:val="99"/>
    <w:semiHidden/>
    <w:rPr>
      <w:rFonts w:ascii="Calibri" w:hAnsi="Calibri" w:eastAsia="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eastAsia="Calibri" w:cs="Tahoma"/>
      <w:sz w:val="16"/>
      <w:szCs w:val="16"/>
    </w:rPr>
  </w:style>
  <w:style w:type="table" w:styleId="TableGrid">
    <w:name w:val="Table Grid"/>
    <w:basedOn w:val="TableNormal"/>
    <w:uiPriority w:val="59"/>
    <w:pPr>
      <w:spacing w:after="0" w:line="240" w:lineRule="auto"/>
    </w:pPr>
    <w:rPr>
      <w:rFonts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ageNumber">
    <w:name w:val="page number"/>
    <w:rsid w:val="008979D7"/>
    <w:rPr>
      <w:sz w:val="22"/>
    </w:rPr>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table" w:styleId="a" w:customStyle="1">
    <w:basedOn w:val="TableNormal"/>
    <w:pPr>
      <w:spacing w:after="0" w:line="240" w:lineRule="auto"/>
    </w:pPr>
    <w:rPr>
      <w:sz w:val="20"/>
      <w:szCs w:val="20"/>
    </w:rPr>
    <w:tblPr>
      <w:tblStyleRowBandSize w:val="1"/>
      <w:tblStyleColBandSize w:val="1"/>
    </w:tblPr>
  </w:style>
  <w:style w:type="paragraph" w:styleId="ListParagraph">
    <w:name w:val="List Paragraph"/>
    <w:basedOn w:val="Normal"/>
    <w:uiPriority w:val="34"/>
    <w:qFormat/>
    <w:rsid w:val="007533D3"/>
    <w:pPr>
      <w:spacing w:after="0" w:line="240" w:lineRule="auto"/>
      <w:ind w:left="720"/>
    </w:pPr>
    <w:rPr>
      <w:rFonts w:cs="Calibri"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931623">
      <w:bodyDiv w:val="1"/>
      <w:marLeft w:val="0"/>
      <w:marRight w:val="0"/>
      <w:marTop w:val="0"/>
      <w:marBottom w:val="0"/>
      <w:divBdr>
        <w:top w:val="none" w:sz="0" w:space="0" w:color="auto"/>
        <w:left w:val="none" w:sz="0" w:space="0" w:color="auto"/>
        <w:bottom w:val="none" w:sz="0" w:space="0" w:color="auto"/>
        <w:right w:val="none" w:sz="0" w:space="0" w:color="auto"/>
      </w:divBdr>
    </w:div>
    <w:div w:id="1722513993">
      <w:bodyDiv w:val="1"/>
      <w:marLeft w:val="0"/>
      <w:marRight w:val="0"/>
      <w:marTop w:val="0"/>
      <w:marBottom w:val="0"/>
      <w:divBdr>
        <w:top w:val="none" w:sz="0" w:space="0" w:color="auto"/>
        <w:left w:val="none" w:sz="0" w:space="0" w:color="auto"/>
        <w:bottom w:val="none" w:sz="0" w:space="0" w:color="auto"/>
        <w:right w:val="none" w:sz="0" w:space="0" w:color="auto"/>
      </w:divBdr>
      <w:divsChild>
        <w:div w:id="206146688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microsoft.com/office/2011/relationships/people" Target="peop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1MNQkadq33XC1th+srWVBPJAIgg==">AMUW2mXNHDtoS2OHBcN6xz4YfVAdgb0iCMyNK+lrD2sXqJhjLqnulS9QGBifpgyxITZsMrYpKkwR2E2A/ehP+2NCnE3eY4+GzADLOIA/NNkaJlzcRzGuts927h9FkWctcBK3ba3/+E5YfIErStVUsvYr4Nw2BVeFew==</go:docsCustomData>
</go:gDocsCustomXmlDataStorage>
</file>

<file path=customXml/itemProps1.xml><?xml version="1.0" encoding="utf-8"?>
<ds:datastoreItem xmlns:ds="http://schemas.openxmlformats.org/officeDocument/2006/customXml" ds:itemID="{24770537-AED6-405A-9521-5802C4E74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917fcf-9157-445b-8b88-5fe71bf1afca"/>
    <ds:schemaRef ds:uri="80a48ad8-5774-4d8d-9ac2-55a64925f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FE18CE-6C02-4133-AA02-68B9E34337CF}">
  <ds:schemaRefs>
    <ds:schemaRef ds:uri="http://schemas.microsoft.com/sharepoint/v3/contenttype/forms"/>
  </ds:schemaRefs>
</ds:datastoreItem>
</file>

<file path=customXml/itemProps3.xml><?xml version="1.0" encoding="utf-8"?>
<ds:datastoreItem xmlns:ds="http://schemas.openxmlformats.org/officeDocument/2006/customXml" ds:itemID="{1D7CF8DE-510A-4943-9E90-424B2D408B8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Cabinet Office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Sarah Mulligan</dc:creator>
  <lastModifiedBy>Liz Hobson</lastModifiedBy>
  <revision>6</revision>
  <lastPrinted>2020-02-12T16:48:00.0000000Z</lastPrinted>
  <dcterms:created xsi:type="dcterms:W3CDTF">2021-08-09T09:39:00.0000000Z</dcterms:created>
  <dcterms:modified xsi:type="dcterms:W3CDTF">2021-10-28T12:34:11.6133031Z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D1V5</vt:lpwstr>
  </property>
  <property fmtid="{D5CDD505-2E9C-101B-9397-08002B2CF9AE}" pid="3" name="ContentTypeId">
    <vt:lpwstr>0x010100DABEEA943F9FB541A5AA9DC9E9C180D5</vt:lpwstr>
  </property>
  <property fmtid="{D5CDD505-2E9C-101B-9397-08002B2CF9AE}" pid="4" name="MSIP_Label_e463cba9-5f6c-478d-9329-7b2295e4e8ed_Enabled">
    <vt:lpwstr>true</vt:lpwstr>
  </property>
  <property fmtid="{D5CDD505-2E9C-101B-9397-08002B2CF9AE}" pid="5" name="MSIP_Label_e463cba9-5f6c-478d-9329-7b2295e4e8ed_SetDate">
    <vt:lpwstr>2021-08-09T09:07:46Z</vt:lpwstr>
  </property>
  <property fmtid="{D5CDD505-2E9C-101B-9397-08002B2CF9AE}" pid="6" name="MSIP_Label_e463cba9-5f6c-478d-9329-7b2295e4e8ed_Method">
    <vt:lpwstr>Standard</vt:lpwstr>
  </property>
  <property fmtid="{D5CDD505-2E9C-101B-9397-08002B2CF9AE}" pid="7" name="MSIP_Label_e463cba9-5f6c-478d-9329-7b2295e4e8ed_Name">
    <vt:lpwstr>All Employees_2</vt:lpwstr>
  </property>
  <property fmtid="{D5CDD505-2E9C-101B-9397-08002B2CF9AE}" pid="8" name="MSIP_Label_e463cba9-5f6c-478d-9329-7b2295e4e8ed_SiteId">
    <vt:lpwstr>33440fc6-b7c7-412c-bb73-0e70b0198d5a</vt:lpwstr>
  </property>
  <property fmtid="{D5CDD505-2E9C-101B-9397-08002B2CF9AE}" pid="9" name="MSIP_Label_e463cba9-5f6c-478d-9329-7b2295e4e8ed_ActionId">
    <vt:lpwstr>d719b9f3-6bef-41fb-8c0f-9df6a9772fc8</vt:lpwstr>
  </property>
  <property fmtid="{D5CDD505-2E9C-101B-9397-08002B2CF9AE}" pid="10" name="MSIP_Label_e463cba9-5f6c-478d-9329-7b2295e4e8ed_ContentBits">
    <vt:lpwstr>0</vt:lpwstr>
  </property>
</Properties>
</file>